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0C4CDBB3" w:rsidR="005A6D12" w:rsidRDefault="005A6D12"/>
    <w:p w14:paraId="7B951FD7" w14:textId="77777777" w:rsidR="004F313B" w:rsidRDefault="004F313B"/>
    <w:p w14:paraId="3920B164" w14:textId="5039FCBD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80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110A8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35327AEB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38342F">
        <w:rPr>
          <w:rFonts w:ascii="Sylfaen" w:eastAsia="Arial" w:hAnsi="Sylfaen" w:cs="Arial"/>
          <w:b/>
          <w:i/>
          <w:color w:val="000000"/>
          <w:u w:val="single"/>
        </w:rPr>
        <w:t xml:space="preserve">Cieszyn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w dniach </w:t>
      </w:r>
      <w:r w:rsidR="009F1CE6">
        <w:rPr>
          <w:rFonts w:ascii="Sylfaen" w:eastAsia="Arial" w:hAnsi="Sylfaen" w:cs="Arial"/>
          <w:b/>
          <w:i/>
          <w:color w:val="000000"/>
          <w:u w:val="single"/>
        </w:rPr>
        <w:t>1</w:t>
      </w:r>
      <w:r w:rsidR="0038342F">
        <w:rPr>
          <w:rFonts w:ascii="Sylfaen" w:eastAsia="Arial" w:hAnsi="Sylfaen" w:cs="Arial"/>
          <w:b/>
          <w:i/>
          <w:color w:val="000000"/>
          <w:u w:val="single"/>
        </w:rPr>
        <w:t>9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38342F">
        <w:rPr>
          <w:rFonts w:ascii="Sylfaen" w:eastAsia="Arial" w:hAnsi="Sylfaen" w:cs="Arial"/>
          <w:b/>
          <w:i/>
          <w:color w:val="000000"/>
          <w:u w:val="single"/>
        </w:rPr>
        <w:t>20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października  2023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6CA266CE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80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02364CE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38342F" w:rsidRPr="005B1575" w14:paraId="68489037" w14:textId="77777777" w:rsidTr="00B804B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8DF20C1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2F877DC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11B1468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6EA9953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108B9D3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6CDD397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13B3AB8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8342F" w:rsidRPr="005B1575" w14:paraId="33C55DBB" w14:textId="77777777" w:rsidTr="00B804BA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D172FC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3501B0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48EBC78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E10111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CF2A8DD" w14:textId="77777777" w:rsidR="0038342F" w:rsidRPr="005B1575" w:rsidRDefault="0038342F" w:rsidP="00B804BA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4450F42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867432C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88D3EA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36852F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EA0395D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3E6855CE" w14:textId="77777777" w:rsidTr="00B804BA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A9AA92" w14:textId="77777777" w:rsidR="0038342F" w:rsidRPr="005B1575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01827F" w14:textId="77777777" w:rsidR="0038342F" w:rsidRPr="005B1575" w:rsidRDefault="0038342F" w:rsidP="00B804BA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F82BB6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B1BC56" w14:textId="77777777" w:rsidR="0038342F" w:rsidRPr="000D7DB4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D92F333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8E210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55674A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00B6A1BF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B08419" w14:textId="77777777" w:rsidR="0038342F" w:rsidRPr="005B1575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C878C3" w14:textId="77777777" w:rsidR="0038342F" w:rsidRPr="005B1575" w:rsidRDefault="0038342F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6CDCE32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6C2995" w14:textId="77777777" w:rsidR="0038342F" w:rsidRPr="000D7DB4" w:rsidRDefault="0038342F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08415AA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40011D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0776DA9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554B4868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67DC73" w14:textId="77777777" w:rsidR="0038342F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8118BB" w14:textId="77777777" w:rsidR="0038342F" w:rsidRDefault="0038342F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9E8D49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9EEAB5" w14:textId="77777777" w:rsidR="0038342F" w:rsidRDefault="0038342F" w:rsidP="00B804B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9EFCA5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4F0615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A919B0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388329B6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25A4F5" w14:textId="77777777" w:rsidR="0038342F" w:rsidRPr="005B1575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362969" w14:textId="77777777" w:rsidR="0038342F" w:rsidRPr="005B1575" w:rsidRDefault="0038342F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 (catering)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DF9C40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7A2DE0" w14:textId="77777777" w:rsidR="0038342F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2A3EB023" w14:textId="77777777" w:rsidR="0038342F" w:rsidRPr="000D7DB4" w:rsidDel="006E13E9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F7E650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4B5C5C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C231256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5A8267A4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E3F500" w14:textId="77777777" w:rsidR="0038342F" w:rsidRPr="005B1575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3AB839" w14:textId="77777777" w:rsidR="0038342F" w:rsidRPr="005B1575" w:rsidRDefault="0038342F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BA3788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F10132" w14:textId="77777777" w:rsidR="0038342F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5FC7BC1F" w14:textId="77777777" w:rsidR="0038342F" w:rsidRPr="000D7DB4" w:rsidDel="006E13E9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C88CCC1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23B345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FA14FE2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1B9F7F70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CEF6E9" w14:textId="77777777" w:rsidR="0038342F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E33DE8" w14:textId="77777777" w:rsidR="0038342F" w:rsidRPr="006E13E9" w:rsidRDefault="0038342F" w:rsidP="00B804B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CAD162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CF9037" w14:textId="77777777" w:rsidR="0038342F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5DDC723C" w14:textId="77777777" w:rsidR="0038342F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1742FB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71998F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11CDEE4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0E9B5403" w14:textId="77777777" w:rsidTr="00B804BA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E89E6A" w14:textId="77777777" w:rsidR="0038342F" w:rsidRPr="005B1575" w:rsidRDefault="0038342F" w:rsidP="00B804B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12213A" w14:textId="77777777" w:rsidR="0038342F" w:rsidRPr="005B1575" w:rsidRDefault="0038342F" w:rsidP="00B804BA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9163F1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B40565" w14:textId="77777777" w:rsidR="0038342F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6E3FBC4B" w14:textId="77777777" w:rsidR="0038342F" w:rsidRPr="000D7DB4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2789D3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DF31CD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86709F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479140A1" w14:textId="77777777" w:rsidTr="00B804BA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C67D01A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5A7695C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7281C842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77EC8402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8342F" w:rsidRPr="005B1575" w14:paraId="3F4FA516" w14:textId="77777777" w:rsidTr="00B804BA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693CBA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24B760D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3FC9954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9305BB" w14:textId="77777777" w:rsidR="0038342F" w:rsidRPr="005B1575" w:rsidRDefault="0038342F" w:rsidP="00B804B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D7D01C6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FB9FF64" w14:textId="77777777" w:rsidR="0038342F" w:rsidRPr="005B1575" w:rsidRDefault="0038342F" w:rsidP="0038342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16BF195E" w:rsidR="007A238E" w:rsidRPr="005B1575" w:rsidRDefault="007A238E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ED3B75">
              <w:rPr>
                <w:rFonts w:ascii="Sylfaen" w:hAnsi="Sylfaen"/>
              </w:rPr>
              <w:t xml:space="preserve">niezależnie od </w:t>
            </w:r>
            <w:r w:rsidRPr="005B1575">
              <w:rPr>
                <w:rFonts w:ascii="Sylfaen" w:hAnsi="Sylfaen"/>
              </w:rPr>
              <w:t xml:space="preserve"> </w:t>
            </w:r>
            <w:r w:rsidR="0039079B">
              <w:rPr>
                <w:rFonts w:ascii="Sylfaen" w:hAnsi="Sylfaen"/>
              </w:rPr>
              <w:t>w</w:t>
            </w:r>
            <w:r w:rsidR="0039079B">
              <w:rPr>
                <w:rFonts w:ascii="Sylfaen" w:hAnsi="Sylfaen"/>
                <w:szCs w:val="22"/>
              </w:rPr>
              <w:t xml:space="preserve">ymogów dotyczących standardu pokoju </w:t>
            </w:r>
            <w:r w:rsidR="0039079B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39079B">
              <w:rPr>
                <w:rFonts w:ascii="Sylfaen" w:hAnsi="Sylfaen"/>
                <w:szCs w:val="22"/>
              </w:rPr>
              <w:t>7 litera d Załącznika nr 9 do SWZ</w:t>
            </w:r>
            <w:r w:rsidR="0039079B"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7B48ABB3" w:rsidR="007A238E" w:rsidRPr="005B1575" w:rsidRDefault="00B81DE8" w:rsidP="00377FB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ins w:id="0" w:author="Alicja Grenda" w:date="2023-09-20T09:56:00Z">
              <w:r w:rsidR="00110A8E">
                <w:rPr>
                  <w:rFonts w:ascii="Sylfaen" w:hAnsi="Sylfaen"/>
                </w:rPr>
                <w:t>5</w:t>
              </w:r>
            </w:ins>
            <w:bookmarkStart w:id="1" w:name="_GoBack"/>
            <w:bookmarkEnd w:id="1"/>
            <w:del w:id="2" w:author="Alicja Grenda" w:date="2023-09-20T09:56:00Z">
              <w:r w:rsidR="00377FB5" w:rsidDel="00110A8E">
                <w:rPr>
                  <w:rFonts w:ascii="Sylfaen" w:hAnsi="Sylfaen"/>
                </w:rPr>
                <w:delText>3</w:delText>
              </w:r>
            </w:del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9DE00" w14:textId="77777777" w:rsidR="00FF60C5" w:rsidRDefault="00FF60C5" w:rsidP="00DE74E4">
      <w:r>
        <w:separator/>
      </w:r>
    </w:p>
  </w:endnote>
  <w:endnote w:type="continuationSeparator" w:id="0">
    <w:p w14:paraId="146B054C" w14:textId="77777777" w:rsidR="00FF60C5" w:rsidRDefault="00FF60C5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F28C7" w14:textId="77777777" w:rsidR="00FF60C5" w:rsidRDefault="00FF60C5" w:rsidP="00DE74E4">
      <w:r>
        <w:separator/>
      </w:r>
    </w:p>
  </w:footnote>
  <w:footnote w:type="continuationSeparator" w:id="0">
    <w:p w14:paraId="373303E1" w14:textId="77777777" w:rsidR="00FF60C5" w:rsidRDefault="00FF60C5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icja Grenda">
    <w15:presenceInfo w15:providerId="AD" w15:userId="S-1-12-1-1724761415-1174784515-1070106007-29761529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10A8E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purl.org/dc/dcmitype/"/>
    <ds:schemaRef ds:uri="http://schemas.microsoft.com/office/2006/documentManagement/types"/>
    <ds:schemaRef ds:uri="http://www.w3.org/XML/1998/namespace"/>
    <ds:schemaRef ds:uri="cc04306a-7e29-4598-8bc0-52e63436a2cf"/>
    <ds:schemaRef ds:uri="http://purl.org/dc/elements/1.1/"/>
    <ds:schemaRef ds:uri="http://purl.org/dc/terms/"/>
    <ds:schemaRef ds:uri="http://schemas.openxmlformats.org/package/2006/metadata/core-properties"/>
    <ds:schemaRef ds:uri="797f1dc2-8d94-4174-b000-101e7575fb6c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BC931-4BF6-4859-8F0D-C18AB251B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4270C3-9BA8-4B48-ACEF-A85871FF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1189</Words>
  <Characters>7135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2023-09-20T07:57:00Z</dcterms:created>
  <dcterms:modified xsi:type="dcterms:W3CDTF">2023-09-20T07:57:00Z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