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811486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79643A2A" w:rsidR="005F0694" w:rsidRPr="005F0694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0" w:author="Konto Microsoft" w:date="2022-07-29T13:23:00Z"/>
          <w:rFonts w:ascii="Arial" w:eastAsia="Arial" w:hAnsi="Arial" w:cs="Arial"/>
          <w:b/>
          <w:color w:val="000000"/>
          <w:rPrChange w:id="1" w:author="Konto Microsoft" w:date="2022-07-29T13:23:00Z">
            <w:rPr>
              <w:ins w:id="2" w:author="Konto Microsoft" w:date="2022-07-29T13:23:00Z"/>
              <w:rFonts w:ascii="Arial" w:eastAsia="Arial" w:hAnsi="Arial" w:cs="Arial"/>
              <w:b/>
              <w:i/>
              <w:color w:val="000000"/>
              <w:u w:val="single"/>
            </w:rPr>
          </w:rPrChange>
        </w:rPr>
      </w:pPr>
      <w:ins w:id="3" w:author="Konto Microsoft" w:date="2022-07-29T13:23:00Z">
        <w:r w:rsidRPr="005F0694">
          <w:rPr>
            <w:rFonts w:ascii="Arial" w:eastAsia="Arial" w:hAnsi="Arial" w:cs="Arial"/>
            <w:b/>
            <w:color w:val="000000"/>
            <w:rPrChange w:id="4" w:author="Konto Microsoft" w:date="2022-07-29T13:23:00Z">
              <w:rPr>
                <w:rFonts w:ascii="Arial" w:eastAsia="Arial" w:hAnsi="Arial" w:cs="Arial"/>
                <w:b/>
                <w:i/>
                <w:color w:val="000000"/>
                <w:u w:val="single"/>
              </w:rPr>
            </w:rPrChange>
          </w:rPr>
          <w:t xml:space="preserve">Zobowiązanie Wykonawcy </w:t>
        </w:r>
        <w:r w:rsidRPr="005F0694">
          <w:rPr>
            <w:rFonts w:ascii="Arial" w:eastAsia="Arial" w:hAnsi="Arial" w:cs="Arial"/>
            <w:b/>
            <w:color w:val="000000"/>
            <w:rPrChange w:id="5" w:author="Konto Microsoft" w:date="2022-07-29T13:23:00Z">
              <w:rPr>
                <w:rFonts w:ascii="Arial" w:eastAsia="Arial" w:hAnsi="Arial" w:cs="Arial"/>
                <w:b/>
                <w:color w:val="000000"/>
              </w:rPr>
            </w:rPrChange>
          </w:rPr>
          <w:t>ZADANIE NR 1</w:t>
        </w:r>
      </w:ins>
    </w:p>
    <w:p w14:paraId="0D2890FE" w14:textId="77777777" w:rsidR="00124EF3" w:rsidRPr="005F069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u w:val="single"/>
        </w:rPr>
      </w:pPr>
      <w:r w:rsidRPr="005F0694">
        <w:rPr>
          <w:rFonts w:ascii="Arial" w:eastAsia="Arial" w:hAnsi="Arial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sal konferencyjnych dla Zadania nr 1 w miejscowości Zabrze, 13-14 września 2022 </w:t>
      </w:r>
    </w:p>
    <w:p w14:paraId="684F0DFA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3BD82861" w14:textId="48B3568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>
        <w:rPr>
          <w:rFonts w:ascii="Arial" w:eastAsia="Arial" w:hAnsi="Arial" w:cs="Arial"/>
          <w:i/>
          <w:color w:val="000000"/>
        </w:rPr>
        <w:t>50</w:t>
      </w:r>
      <w:r>
        <w:rPr>
          <w:rFonts w:ascii="Arial" w:eastAsia="Arial" w:hAnsi="Arial" w:cs="Arial"/>
          <w:i/>
          <w:color w:val="000000"/>
        </w:rPr>
        <w:t xml:space="preserve">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6E91F50A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0727EBC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374E71B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p w14:paraId="66D2FDE7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4D63A30A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9A5C8E" w14:paraId="5C9426E4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4EF3" w:rsidRPr="009A5C8E" w14:paraId="2E3A1EE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BC7D38E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E5C2995" w14:textId="77777777" w:rsidR="00124EF3" w:rsidRPr="009A5C8E" w:rsidRDefault="00124EF3" w:rsidP="00BD7421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849AF9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C74662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AD5AB8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56EA8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3931D3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  <w:p w14:paraId="7DD590E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29C28F2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81100F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51FA60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całość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FEF011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4CA90C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  <w:p w14:paraId="07FE084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905A3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E2DD2F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4C13B1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4BA0219D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DB95DE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114A35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587D9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D6D56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C4EE0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ECBC8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08E75A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ACBE6C4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4DF5D51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D767DE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0BD626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92354F6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B7F1D16" w14:textId="77777777" w:rsidR="00124EF3" w:rsidRPr="006E2C1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668BA5EA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14:paraId="234E2255" w14:textId="77777777" w:rsidTr="00BD7421">
        <w:tc>
          <w:tcPr>
            <w:tcW w:w="616" w:type="dxa"/>
          </w:tcPr>
          <w:p w14:paraId="1668E2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0493C5A3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0E367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124EF3" w14:paraId="14DC1E1C" w14:textId="77777777" w:rsidTr="00BD7421">
        <w:trPr>
          <w:trHeight w:val="1372"/>
        </w:trPr>
        <w:tc>
          <w:tcPr>
            <w:tcW w:w="616" w:type="dxa"/>
          </w:tcPr>
          <w:p w14:paraId="0787D8AB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018FDE09" w14:textId="77777777" w:rsidR="00124EF3" w:rsidRPr="00944007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>dodatkowe usługi zawarte w cenie pobytu - dostęp do serwisu herbacianego w każdym pokoju z zastrzeżeniem wymogów określonych w pkt. IV</w:t>
            </w:r>
            <w:r>
              <w:rPr>
                <w:rFonts w:ascii="Sylfaen" w:hAnsi="Sylfaen"/>
              </w:rPr>
              <w:t xml:space="preserve"> SWZ</w:t>
            </w:r>
            <w:r w:rsidRPr="0030013D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07459E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5AFB673E" w14:textId="77777777" w:rsidTr="00BD7421">
        <w:tc>
          <w:tcPr>
            <w:tcW w:w="616" w:type="dxa"/>
          </w:tcPr>
          <w:p w14:paraId="5B7BDAF8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98C4688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557A96E3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522BC01F" w14:textId="77777777" w:rsidTr="00BD7421">
        <w:tc>
          <w:tcPr>
            <w:tcW w:w="616" w:type="dxa"/>
          </w:tcPr>
          <w:p w14:paraId="79B49B1F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20B00028" w14:textId="77777777" w:rsidR="00124EF3" w:rsidRPr="00402A6A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7280F2DE" w14:textId="77777777" w:rsidTr="00BD7421">
        <w:tc>
          <w:tcPr>
            <w:tcW w:w="616" w:type="dxa"/>
          </w:tcPr>
          <w:p w14:paraId="737643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1B06529E" w14:textId="77777777" w:rsidR="00124EF3" w:rsidRPr="00402A6A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5C9C47F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76EFF7F7" w14:textId="77777777" w:rsidTr="00BD7421">
        <w:tc>
          <w:tcPr>
            <w:tcW w:w="616" w:type="dxa"/>
          </w:tcPr>
          <w:p w14:paraId="57F21453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7D02A0B8" w14:textId="77777777" w:rsidR="00124EF3" w:rsidRPr="00402A6A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</w:t>
            </w:r>
            <w:r w:rsidRPr="0030013D">
              <w:rPr>
                <w:rFonts w:ascii="Sylfaen" w:hAnsi="Sylfaen" w:cs="Arial"/>
                <w:bCs/>
              </w:rPr>
              <w:t xml:space="preserve">wydzielenie osobnej sieci internetowej tylko dla uczestników oraz osobnej dla usługi transmisji audio-video (z wyższym priorytetem np. QoS) </w:t>
            </w:r>
          </w:p>
        </w:tc>
        <w:tc>
          <w:tcPr>
            <w:tcW w:w="3119" w:type="dxa"/>
          </w:tcPr>
          <w:p w14:paraId="68DCBA9D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303AA051" w14:textId="77777777" w:rsidTr="00BD7421">
        <w:trPr>
          <w:trHeight w:val="2028"/>
        </w:trPr>
        <w:tc>
          <w:tcPr>
            <w:tcW w:w="616" w:type="dxa"/>
          </w:tcPr>
          <w:p w14:paraId="6F08C440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330" w:type="dxa"/>
          </w:tcPr>
          <w:p w14:paraId="3E5DBF77" w14:textId="77777777" w:rsidR="00124EF3" w:rsidRPr="00402A6A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0013D">
              <w:rPr>
                <w:rFonts w:ascii="Sylfaen" w:hAnsi="Sylfaen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D87079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251E50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2F08C991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>
        <w:rPr>
          <w:rFonts w:ascii="Arial" w:eastAsia="Arial" w:hAnsi="Arial" w:cs="Arial"/>
          <w:color w:val="000000"/>
        </w:rPr>
        <w:t xml:space="preserve">. </w:t>
      </w:r>
      <w:r w:rsidRPr="0010449B">
        <w:rPr>
          <w:rFonts w:ascii="Arial" w:eastAsia="Arial" w:hAnsi="Arial" w:cs="Arial"/>
          <w:b/>
          <w:color w:val="000000"/>
          <w:u w:val="single"/>
        </w:rPr>
        <w:t>Uwaga</w:t>
      </w:r>
      <w:r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3C7BEEC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8327A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794D45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A3AB2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8EA004A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419D9CB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C5227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C7909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202992B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8BAD5F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2AF72A6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FCDFED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B5F18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FF4160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D7BD35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67BE2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0F66FD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2DD2F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022BD0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457903F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4597E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E0682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08A31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064A988" w14:textId="151857F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6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30C87E87" w14:textId="61F47321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7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16AADCC2" w14:textId="79F19A3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8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33E3CCED" w14:textId="44B733E2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9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453980C1" w14:textId="2A20089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0" w:author="Konto Microsoft" w:date="2022-07-29T13:22:00Z"/>
          <w:rFonts w:ascii="Sylfaen" w:eastAsia="Arial" w:hAnsi="Sylfaen" w:cs="Arial"/>
          <w:color w:val="000000"/>
          <w:sz w:val="22"/>
          <w:szCs w:val="22"/>
        </w:rPr>
      </w:pPr>
    </w:p>
    <w:p w14:paraId="7D120945" w14:textId="04C58F88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  <w:ins w:id="11" w:author="Konto Microsoft" w:date="2022-07-29T13:22:00Z">
        <w:r w:rsidR="005F0694">
          <w:rPr>
            <w:rFonts w:ascii="Arial" w:eastAsia="Arial" w:hAnsi="Arial" w:cs="Arial"/>
            <w:b/>
            <w:color w:val="000000"/>
          </w:rPr>
          <w:t xml:space="preserve"> </w:t>
        </w:r>
        <w:r w:rsidR="005F0694">
          <w:rPr>
            <w:rFonts w:ascii="Arial" w:eastAsia="Arial" w:hAnsi="Arial" w:cs="Arial"/>
            <w:b/>
            <w:color w:val="000000"/>
          </w:rPr>
          <w:t xml:space="preserve">ZADANIE NR </w:t>
        </w:r>
        <w:r w:rsidR="005F0694">
          <w:rPr>
            <w:rFonts w:ascii="Arial" w:eastAsia="Arial" w:hAnsi="Arial" w:cs="Arial"/>
            <w:b/>
            <w:color w:val="000000"/>
          </w:rPr>
          <w:t>2</w:t>
        </w:r>
      </w:ins>
    </w:p>
    <w:p w14:paraId="37FA930E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2E844A6" w14:textId="77777777" w:rsidR="00124EF3" w:rsidRPr="005F069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u w:val="single"/>
          <w:rPrChange w:id="12" w:author="Konto Microsoft" w:date="2022-07-29T13:23:00Z">
            <w:rPr>
              <w:rFonts w:ascii="Arial" w:eastAsia="Arial" w:hAnsi="Arial" w:cs="Arial"/>
              <w:i/>
              <w:color w:val="000000"/>
            </w:rPr>
          </w:rPrChange>
        </w:rPr>
      </w:pPr>
      <w:r w:rsidRPr="005F0694">
        <w:rPr>
          <w:rFonts w:ascii="Arial" w:eastAsia="Arial" w:hAnsi="Arial" w:cs="Arial"/>
          <w:b/>
          <w:i/>
          <w:color w:val="000000"/>
          <w:u w:val="single"/>
          <w:rPrChange w:id="13" w:author="Konto Microsoft" w:date="2022-07-29T13:23:00Z">
            <w:rPr>
              <w:rFonts w:ascii="Arial" w:eastAsia="Arial" w:hAnsi="Arial" w:cs="Arial"/>
              <w:i/>
              <w:color w:val="000000"/>
            </w:rPr>
          </w:rPrChange>
        </w:rPr>
        <w:t>Nawiązując do ogłoszenia o zamówieniu publicznym na: „Świadczenie usług hotelarsko – restauracyjnych dla celów szkolenia” dla Zadania 2 w miejscowości Zgierz w dniach 15-16 września 2022 r.</w:t>
      </w:r>
    </w:p>
    <w:p w14:paraId="439E4F80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2B5CA802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Pr="00477D7C">
        <w:rPr>
          <w:rFonts w:ascii="Arial" w:eastAsia="Arial" w:hAnsi="Arial" w:cs="Arial"/>
          <w:i/>
          <w:color w:val="000000"/>
        </w:rPr>
        <w:t>50/NOR5/2022</w:t>
      </w:r>
      <w:r>
        <w:rPr>
          <w:rFonts w:ascii="Arial" w:eastAsia="Arial" w:hAnsi="Arial" w:cs="Arial"/>
          <w:i/>
          <w:color w:val="000000"/>
        </w:rPr>
        <w:t xml:space="preserve">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1CA62BA5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DE52765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B2507FC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p w14:paraId="66B03486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10DBDAB0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5D615BE4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9A5C8E" w14:paraId="07E66A59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F1E61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D664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A639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E2CF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E1F6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86E2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6116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4EF3" w:rsidRPr="009A5C8E" w14:paraId="2F736F7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A8836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85C14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0E114AA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9A4E9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E859FC" w14:textId="77777777" w:rsidR="00124EF3" w:rsidRPr="009A5C8E" w:rsidRDefault="00124EF3" w:rsidP="00BD7421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0DC2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9D80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21A1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F4351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B629EE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50C8993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73609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30FE5E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9B22C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931DB0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AE6D582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14:paraId="1499BDB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0FAEA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AC3E1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FD6069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4D5A37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AAA747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FE00F88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 za całość wyżywienia)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C0ABD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8D7CB3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14:paraId="79F5A2D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F74D45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02FD5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D2C53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313449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0E4C0A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7C884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 w przeddzień spotkania (14.09.2022)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244239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0D6F7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87A9560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C17FF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56AC0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7DA2B1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3B34D6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66E9BA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Zorganizowanie transmisji-on line w MOŚ Stary Młyn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6218BA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F7E5C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36E82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74C00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F7147F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990E4FA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7B330B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306010B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06E975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DB0FAC3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C95C77B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D385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58370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4944E3E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E7402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1277F4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4907CF2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6161752" w14:textId="77777777" w:rsidR="00124EF3" w:rsidRPr="006E2C1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2889829A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14:paraId="4D3E4619" w14:textId="77777777" w:rsidTr="00BD7421">
        <w:tc>
          <w:tcPr>
            <w:tcW w:w="616" w:type="dxa"/>
          </w:tcPr>
          <w:p w14:paraId="3E64114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1FF8C27E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54A177E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Warunków:</w:t>
            </w:r>
          </w:p>
          <w:p w14:paraId="26740DB3" w14:textId="77777777" w:rsidR="00124EF3" w:rsidRPr="000E367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124EF3" w14:paraId="4B9D167C" w14:textId="77777777" w:rsidTr="00BD7421">
        <w:trPr>
          <w:trHeight w:val="1372"/>
        </w:trPr>
        <w:tc>
          <w:tcPr>
            <w:tcW w:w="616" w:type="dxa"/>
          </w:tcPr>
          <w:p w14:paraId="6913FE27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3F0A0C8A" w14:textId="77777777" w:rsidR="00124EF3" w:rsidRPr="00944007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>dodatkowe usługi zawarte w cenie pobytu - dostęp do serwisu herbacianego w każdym pokoju z zastrzeżeniem wymogów określonych w pkt. IV</w:t>
            </w:r>
            <w:r>
              <w:rPr>
                <w:rFonts w:ascii="Sylfaen" w:hAnsi="Sylfaen"/>
              </w:rPr>
              <w:t xml:space="preserve"> SWZ</w:t>
            </w:r>
            <w:r w:rsidRPr="0030013D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7F8FD2F6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1DD9DAF8" w14:textId="77777777" w:rsidTr="00BD7421">
        <w:tc>
          <w:tcPr>
            <w:tcW w:w="616" w:type="dxa"/>
          </w:tcPr>
          <w:p w14:paraId="64747B4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63A9F94E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0ACE0D1D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1D58DA44" w14:textId="77777777" w:rsidTr="00BD7421">
        <w:tc>
          <w:tcPr>
            <w:tcW w:w="616" w:type="dxa"/>
          </w:tcPr>
          <w:p w14:paraId="49B20FD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4F17A531" w14:textId="77777777" w:rsidR="00124EF3" w:rsidRPr="00402A6A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59293811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2F9DF5D1" w14:textId="77777777" w:rsidTr="00BD7421">
        <w:tc>
          <w:tcPr>
            <w:tcW w:w="616" w:type="dxa"/>
          </w:tcPr>
          <w:p w14:paraId="74BA205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2378A2CC" w14:textId="77777777" w:rsidR="00124EF3" w:rsidRPr="00402A6A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660A2E4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402C9489" w14:textId="77777777" w:rsidTr="00BD7421">
        <w:trPr>
          <w:trHeight w:val="2028"/>
        </w:trPr>
        <w:tc>
          <w:tcPr>
            <w:tcW w:w="616" w:type="dxa"/>
          </w:tcPr>
          <w:p w14:paraId="59EC2A37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330" w:type="dxa"/>
          </w:tcPr>
          <w:p w14:paraId="541C7145" w14:textId="77777777" w:rsidR="00124EF3" w:rsidRPr="00402A6A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0013D">
              <w:rPr>
                <w:rFonts w:ascii="Sylfaen" w:hAnsi="Sylfaen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6232567B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4B1C2C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218473A4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>
        <w:rPr>
          <w:rFonts w:ascii="Arial" w:eastAsia="Arial" w:hAnsi="Arial" w:cs="Arial"/>
          <w:color w:val="000000"/>
        </w:rPr>
        <w:t xml:space="preserve">. </w:t>
      </w:r>
      <w:r w:rsidRPr="0010449B">
        <w:rPr>
          <w:rFonts w:ascii="Arial" w:eastAsia="Arial" w:hAnsi="Arial" w:cs="Arial"/>
          <w:b/>
          <w:color w:val="000000"/>
          <w:u w:val="single"/>
        </w:rPr>
        <w:t>Uwaga</w:t>
      </w:r>
      <w:r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71552222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p w14:paraId="4A0D5217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C131E5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4809FBE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57CFA4A" w14:textId="5A9B39DB" w:rsidR="005F0694" w:rsidRDefault="005F0694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14" w:author="Konto Microsoft" w:date="2022-07-29T13:22:00Z"/>
          <w:rFonts w:ascii="Sylfaen" w:eastAsia="Arial" w:hAnsi="Sylfaen" w:cs="Arial"/>
          <w:color w:val="000000"/>
          <w:position w:val="0"/>
          <w:lang w:eastAsia="pl-PL"/>
        </w:rPr>
      </w:pPr>
      <w:ins w:id="15" w:author="Konto Microsoft" w:date="2022-07-29T13:22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35E9088A" w14:textId="712DD495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16" w:author="Konto Microsoft" w:date="2022-07-29T13:22:00Z"/>
          <w:rFonts w:ascii="Arial" w:eastAsia="Arial" w:hAnsi="Arial" w:cs="Arial"/>
          <w:b/>
          <w:color w:val="000000"/>
        </w:rPr>
      </w:pPr>
      <w:ins w:id="17" w:author="Konto Microsoft" w:date="2022-07-29T13:22:00Z">
        <w:r w:rsidRPr="009A5C8E">
          <w:rPr>
            <w:rFonts w:ascii="Arial" w:eastAsia="Arial" w:hAnsi="Arial" w:cs="Arial"/>
            <w:b/>
            <w:color w:val="000000"/>
          </w:rPr>
          <w:lastRenderedPageBreak/>
          <w:t>Zobowiązania wykonawcy</w:t>
        </w:r>
        <w:r>
          <w:rPr>
            <w:rFonts w:ascii="Arial" w:eastAsia="Arial" w:hAnsi="Arial" w:cs="Arial"/>
            <w:b/>
            <w:color w:val="000000"/>
          </w:rPr>
          <w:t xml:space="preserve"> ZADANIE NR 3</w:t>
        </w:r>
      </w:ins>
    </w:p>
    <w:p w14:paraId="47F957EB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18" w:author="Konto Microsoft" w:date="2022-07-29T13:22:00Z"/>
          <w:rFonts w:ascii="Arial" w:eastAsia="Arial" w:hAnsi="Arial" w:cs="Arial"/>
          <w:color w:val="000000"/>
        </w:rPr>
      </w:pPr>
    </w:p>
    <w:p w14:paraId="43AEBEA4" w14:textId="77777777" w:rsidR="005F0694" w:rsidRP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19" w:author="Konto Microsoft" w:date="2022-07-29T13:22:00Z"/>
          <w:rFonts w:ascii="Arial" w:eastAsia="Arial" w:hAnsi="Arial" w:cs="Arial"/>
          <w:b/>
          <w:i/>
          <w:color w:val="000000"/>
          <w:u w:val="single"/>
          <w:rPrChange w:id="20" w:author="Konto Microsoft" w:date="2022-07-29T13:23:00Z">
            <w:rPr>
              <w:ins w:id="21" w:author="Konto Microsoft" w:date="2022-07-29T13:22:00Z"/>
              <w:rFonts w:ascii="Arial" w:eastAsia="Arial" w:hAnsi="Arial" w:cs="Arial"/>
              <w:i/>
              <w:color w:val="000000"/>
            </w:rPr>
          </w:rPrChange>
        </w:rPr>
      </w:pPr>
      <w:bookmarkStart w:id="22" w:name="_GoBack"/>
      <w:ins w:id="23" w:author="Konto Microsoft" w:date="2022-07-29T13:22:00Z">
        <w:r w:rsidRPr="005F0694">
          <w:rPr>
            <w:rFonts w:ascii="Arial" w:eastAsia="Arial" w:hAnsi="Arial" w:cs="Arial"/>
            <w:b/>
            <w:i/>
            <w:color w:val="000000"/>
            <w:u w:val="single"/>
            <w:rPrChange w:id="24" w:author="Konto Microsoft" w:date="2022-07-29T13:23:00Z">
              <w:rPr>
                <w:rFonts w:ascii="Arial" w:eastAsia="Arial" w:hAnsi="Arial" w:cs="Arial"/>
                <w:i/>
                <w:color w:val="000000"/>
              </w:rPr>
            </w:rPrChange>
          </w:rPr>
          <w:t xml:space="preserve">Nawiązując do ogłoszenia o zamówieniu publicznym na: „Świadczenie usług hotelarsko – restauracyjnych dla celów szkolenia oraz zapewnienie sal konferencyjnych dla Zadania nr 3 w miejscowości Zawiercie, 19-20 września 2022 </w:t>
        </w:r>
      </w:ins>
    </w:p>
    <w:bookmarkEnd w:id="22"/>
    <w:p w14:paraId="21D4857A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" w:author="Konto Microsoft" w:date="2022-07-29T13:22:00Z"/>
          <w:rFonts w:ascii="Arial" w:eastAsia="Arial" w:hAnsi="Arial" w:cs="Arial"/>
          <w:i/>
          <w:color w:val="000000"/>
        </w:rPr>
      </w:pPr>
    </w:p>
    <w:p w14:paraId="7111625F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6" w:author="Konto Microsoft" w:date="2022-07-29T13:22:00Z"/>
          <w:rFonts w:ascii="Arial" w:eastAsia="Arial" w:hAnsi="Arial" w:cs="Arial"/>
          <w:i/>
          <w:color w:val="000000"/>
        </w:rPr>
      </w:pPr>
      <w:ins w:id="27" w:author="Konto Microsoft" w:date="2022-07-29T13:22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42F7DA89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8" w:author="Konto Microsoft" w:date="2022-07-29T13:22:00Z"/>
          <w:rFonts w:ascii="Arial" w:eastAsia="Arial" w:hAnsi="Arial" w:cs="Arial"/>
          <w:color w:val="000000"/>
        </w:rPr>
      </w:pPr>
    </w:p>
    <w:p w14:paraId="398795B5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9" w:author="Konto Microsoft" w:date="2022-07-29T13:22:00Z"/>
          <w:rFonts w:ascii="Arial" w:eastAsia="Arial" w:hAnsi="Arial" w:cs="Arial"/>
          <w:b/>
          <w:color w:val="000000"/>
          <w:sz w:val="24"/>
          <w:u w:val="single"/>
        </w:rPr>
      </w:pPr>
    </w:p>
    <w:p w14:paraId="218715BA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0" w:author="Konto Microsoft" w:date="2022-07-29T13:22:00Z"/>
          <w:rFonts w:ascii="Arial" w:eastAsia="Arial" w:hAnsi="Arial" w:cs="Arial"/>
          <w:b/>
          <w:color w:val="000000"/>
          <w:sz w:val="22"/>
          <w:u w:val="single"/>
        </w:rPr>
      </w:pPr>
      <w:ins w:id="31" w:author="Konto Microsoft" w:date="2022-07-29T13:22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5659334C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2" w:author="Konto Microsoft" w:date="2022-07-29T13:22:00Z"/>
          <w:rFonts w:ascii="Arial" w:eastAsia="Arial" w:hAnsi="Arial" w:cs="Arial"/>
          <w:b/>
          <w:color w:val="000000"/>
          <w:sz w:val="22"/>
          <w:u w:val="single"/>
        </w:rPr>
      </w:pPr>
      <w:ins w:id="33" w:author="Konto Microsoft" w:date="2022-07-29T13:22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3711C353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4" w:author="Konto Microsoft" w:date="2022-07-29T13:22:00Z"/>
          <w:rFonts w:ascii="Arial" w:eastAsia="Arial" w:hAnsi="Arial" w:cs="Arial"/>
          <w:color w:val="000000"/>
          <w:sz w:val="22"/>
        </w:rPr>
      </w:pPr>
      <w:ins w:id="35" w:author="Konto Microsoft" w:date="2022-07-29T13:22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3F7F2364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6" w:author="Konto Microsoft" w:date="2022-07-29T13:22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9A5C8E" w14:paraId="66C26D91" w14:textId="77777777" w:rsidTr="00BD7421">
        <w:trPr>
          <w:ins w:id="37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Default="005F0694" w:rsidP="00BD7421">
            <w:pPr>
              <w:pStyle w:val="Zawartotabeli"/>
              <w:ind w:hanging="2"/>
              <w:rPr>
                <w:ins w:id="3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9A5C8E" w:rsidRDefault="005F0694" w:rsidP="00BD7421">
            <w:pPr>
              <w:pStyle w:val="Zawartotabeli"/>
              <w:ind w:hanging="2"/>
              <w:rPr>
                <w:ins w:id="39" w:author="Konto Microsoft" w:date="2022-07-29T13:22:00Z"/>
                <w:rFonts w:ascii="Arial" w:hAnsi="Arial" w:cs="Arial"/>
                <w:sz w:val="18"/>
                <w:szCs w:val="18"/>
              </w:rPr>
            </w:pPr>
            <w:ins w:id="40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9A5C8E" w:rsidRDefault="005F0694" w:rsidP="00BD7421">
            <w:pPr>
              <w:pStyle w:val="Zawartotabeli"/>
              <w:ind w:hanging="2"/>
              <w:rPr>
                <w:ins w:id="41" w:author="Konto Microsoft" w:date="2022-07-29T13:22:00Z"/>
                <w:rFonts w:ascii="Arial" w:hAnsi="Arial" w:cs="Arial"/>
                <w:sz w:val="18"/>
                <w:szCs w:val="18"/>
              </w:rPr>
            </w:pPr>
            <w:ins w:id="42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Default="005F0694" w:rsidP="00BD7421">
            <w:pPr>
              <w:pStyle w:val="Zawartotabeli"/>
              <w:ind w:hanging="2"/>
              <w:rPr>
                <w:ins w:id="4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Default="005F0694" w:rsidP="00BD7421">
            <w:pPr>
              <w:pStyle w:val="Zawartotabeli"/>
              <w:ind w:hanging="2"/>
              <w:rPr>
                <w:ins w:id="44" w:author="Konto Microsoft" w:date="2022-07-29T13:22:00Z"/>
                <w:rFonts w:ascii="Arial" w:hAnsi="Arial" w:cs="Arial"/>
                <w:sz w:val="18"/>
                <w:szCs w:val="18"/>
              </w:rPr>
            </w:pPr>
            <w:ins w:id="4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9A5C8E" w:rsidRDefault="005F0694" w:rsidP="00BD7421">
            <w:pPr>
              <w:pStyle w:val="Zawartotabeli"/>
              <w:ind w:hanging="2"/>
              <w:rPr>
                <w:ins w:id="46" w:author="Konto Microsoft" w:date="2022-07-29T13:22:00Z"/>
                <w:rFonts w:ascii="Arial" w:hAnsi="Arial" w:cs="Arial"/>
                <w:sz w:val="18"/>
                <w:szCs w:val="18"/>
              </w:rPr>
            </w:pPr>
            <w:ins w:id="4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9A5C8E" w:rsidRDefault="005F0694" w:rsidP="00BD7421">
            <w:pPr>
              <w:pStyle w:val="Zawartotabeli"/>
              <w:ind w:hanging="2"/>
              <w:rPr>
                <w:ins w:id="48" w:author="Konto Microsoft" w:date="2022-07-29T13:22:00Z"/>
                <w:rFonts w:ascii="Arial" w:hAnsi="Arial" w:cs="Arial"/>
                <w:sz w:val="18"/>
                <w:szCs w:val="18"/>
              </w:rPr>
            </w:pPr>
            <w:ins w:id="49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5F0694" w:rsidRPr="009A5C8E" w14:paraId="63714722" w14:textId="77777777" w:rsidTr="00BD7421">
        <w:trPr>
          <w:ins w:id="50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9A5C8E" w:rsidRDefault="005F0694" w:rsidP="00BD7421">
            <w:pPr>
              <w:pStyle w:val="Zawartotabeli"/>
              <w:ind w:hanging="2"/>
              <w:rPr>
                <w:ins w:id="51" w:author="Konto Microsoft" w:date="2022-07-29T13:22:00Z"/>
                <w:rFonts w:ascii="Arial" w:hAnsi="Arial" w:cs="Arial"/>
                <w:sz w:val="18"/>
                <w:szCs w:val="18"/>
              </w:rPr>
            </w:pPr>
            <w:ins w:id="52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Default="005F0694" w:rsidP="00BD7421">
            <w:pPr>
              <w:pStyle w:val="Zawartotabeli"/>
              <w:ind w:hanging="2"/>
              <w:rPr>
                <w:ins w:id="53" w:author="Konto Microsoft" w:date="2022-07-29T13:22:00Z"/>
                <w:rFonts w:ascii="Arial" w:hAnsi="Arial" w:cs="Arial"/>
                <w:sz w:val="18"/>
                <w:szCs w:val="18"/>
              </w:rPr>
            </w:pPr>
            <w:ins w:id="54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712C9395" w14:textId="77777777" w:rsidR="005F0694" w:rsidRPr="009A5C8E" w:rsidRDefault="005F0694" w:rsidP="00BD7421">
            <w:pPr>
              <w:pStyle w:val="Zawartotabeli"/>
              <w:ind w:hanging="2"/>
              <w:rPr>
                <w:ins w:id="5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Default="005F0694" w:rsidP="00BD7421">
            <w:pPr>
              <w:pStyle w:val="Zawartotabeli"/>
              <w:ind w:hanging="2"/>
              <w:rPr>
                <w:ins w:id="56" w:author="Konto Microsoft" w:date="2022-07-29T13:22:00Z"/>
                <w:rFonts w:ascii="Arial" w:hAnsi="Arial" w:cs="Arial"/>
                <w:sz w:val="18"/>
                <w:szCs w:val="18"/>
              </w:rPr>
            </w:pPr>
            <w:ins w:id="5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22E58BFB" w14:textId="77777777" w:rsidR="005F0694" w:rsidRPr="009A5C8E" w:rsidRDefault="005F0694" w:rsidP="00BD7421">
            <w:pPr>
              <w:pStyle w:val="Zawartotabeli"/>
              <w:jc w:val="left"/>
              <w:rPr>
                <w:ins w:id="5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9A5C8E" w:rsidRDefault="005F0694" w:rsidP="00BD7421">
            <w:pPr>
              <w:pStyle w:val="Zawartotabeli"/>
              <w:ind w:hanging="2"/>
              <w:rPr>
                <w:ins w:id="59" w:author="Konto Microsoft" w:date="2022-07-29T13:22:00Z"/>
                <w:rFonts w:ascii="Arial" w:hAnsi="Arial" w:cs="Arial"/>
                <w:sz w:val="18"/>
                <w:szCs w:val="18"/>
              </w:rPr>
            </w:pPr>
            <w:ins w:id="60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9A5C8E" w:rsidRDefault="005F0694" w:rsidP="00BD7421">
            <w:pPr>
              <w:pStyle w:val="Zawartotabeli"/>
              <w:ind w:hanging="2"/>
              <w:rPr>
                <w:ins w:id="61" w:author="Konto Microsoft" w:date="2022-07-29T13:22:00Z"/>
                <w:rFonts w:ascii="Arial" w:hAnsi="Arial" w:cs="Arial"/>
                <w:sz w:val="18"/>
                <w:szCs w:val="18"/>
              </w:rPr>
            </w:pPr>
            <w:ins w:id="62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9A5C8E" w:rsidRDefault="005F0694" w:rsidP="00BD7421">
            <w:pPr>
              <w:pStyle w:val="Zawartotabeli"/>
              <w:ind w:hanging="2"/>
              <w:rPr>
                <w:ins w:id="63" w:author="Konto Microsoft" w:date="2022-07-29T13:22:00Z"/>
                <w:rFonts w:ascii="Arial" w:hAnsi="Arial" w:cs="Arial"/>
                <w:sz w:val="18"/>
                <w:szCs w:val="18"/>
              </w:rPr>
            </w:pPr>
            <w:ins w:id="64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Default="005F0694" w:rsidP="00BD7421">
            <w:pPr>
              <w:pStyle w:val="Zawartotabeli"/>
              <w:ind w:hanging="2"/>
              <w:rPr>
                <w:ins w:id="65" w:author="Konto Microsoft" w:date="2022-07-29T13:22:00Z"/>
                <w:rFonts w:ascii="Arial" w:hAnsi="Arial" w:cs="Arial"/>
                <w:sz w:val="18"/>
                <w:szCs w:val="18"/>
              </w:rPr>
            </w:pPr>
            <w:ins w:id="66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02DFEC1A" w14:textId="77777777" w:rsidR="005F0694" w:rsidRPr="009A5C8E" w:rsidRDefault="005F0694" w:rsidP="00BD7421">
            <w:pPr>
              <w:pStyle w:val="Zawartotabeli"/>
              <w:ind w:hanging="2"/>
              <w:rPr>
                <w:ins w:id="6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645ABE6F" w14:textId="77777777" w:rsidTr="00BD7421">
        <w:trPr>
          <w:ins w:id="68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F10E22" w:rsidRDefault="005F0694" w:rsidP="00BD7421">
            <w:pPr>
              <w:pStyle w:val="Zawartotabeli"/>
              <w:ind w:hanging="2"/>
              <w:jc w:val="left"/>
              <w:rPr>
                <w:ins w:id="69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70" w:author="Konto Microsoft" w:date="2022-07-29T13:22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71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72" w:author="Konto Microsoft" w:date="2022-07-29T13:22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AF7C3F" w:rsidRDefault="005F0694" w:rsidP="00BD7421">
            <w:pPr>
              <w:pStyle w:val="Zawartotabeli"/>
              <w:ind w:hanging="2"/>
              <w:rPr>
                <w:ins w:id="7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Default="005F0694" w:rsidP="00BD7421">
            <w:pPr>
              <w:pStyle w:val="Zawartotabeli"/>
              <w:ind w:hanging="2"/>
              <w:rPr>
                <w:ins w:id="74" w:author="Konto Microsoft" w:date="2022-07-29T13:22:00Z"/>
                <w:rFonts w:ascii="Arial" w:hAnsi="Arial" w:cs="Arial"/>
                <w:sz w:val="18"/>
                <w:szCs w:val="18"/>
              </w:rPr>
            </w:pPr>
          </w:p>
          <w:p w14:paraId="3710FAF4" w14:textId="77777777" w:rsidR="005F0694" w:rsidRDefault="005F0694" w:rsidP="00BD7421">
            <w:pPr>
              <w:pStyle w:val="Zawartotabeli"/>
              <w:ind w:hanging="2"/>
              <w:rPr>
                <w:ins w:id="75" w:author="Konto Microsoft" w:date="2022-07-29T13:22:00Z"/>
                <w:rFonts w:ascii="Arial" w:hAnsi="Arial" w:cs="Arial"/>
                <w:sz w:val="18"/>
                <w:szCs w:val="18"/>
              </w:rPr>
            </w:pPr>
            <w:ins w:id="7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17</w:t>
              </w:r>
            </w:ins>
          </w:p>
          <w:p w14:paraId="21783D28" w14:textId="77777777" w:rsidR="005F0694" w:rsidRPr="00AF7C3F" w:rsidRDefault="005F0694" w:rsidP="00BD7421">
            <w:pPr>
              <w:pStyle w:val="Zawartotabeli"/>
              <w:ind w:hanging="2"/>
              <w:rPr>
                <w:ins w:id="7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AF7C3F" w:rsidRDefault="005F0694" w:rsidP="00BD7421">
            <w:pPr>
              <w:pStyle w:val="Zawartotabeli"/>
              <w:ind w:hanging="2"/>
              <w:rPr>
                <w:ins w:id="7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AF7C3F" w:rsidRDefault="005F0694" w:rsidP="00BD7421">
            <w:pPr>
              <w:pStyle w:val="Zawartotabeli"/>
              <w:ind w:hanging="2"/>
              <w:rPr>
                <w:ins w:id="7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9A5C8E" w:rsidRDefault="005F0694" w:rsidP="00BD7421">
            <w:pPr>
              <w:pStyle w:val="Zawartotabeli"/>
              <w:ind w:hanging="2"/>
              <w:rPr>
                <w:ins w:id="8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5D96C56A" w14:textId="77777777" w:rsidTr="00BD7421">
        <w:trPr>
          <w:ins w:id="81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F10E22" w:rsidRDefault="005F0694" w:rsidP="00BD7421">
            <w:pPr>
              <w:pStyle w:val="Zawartotabeli"/>
              <w:ind w:hanging="2"/>
              <w:jc w:val="left"/>
              <w:rPr>
                <w:ins w:id="82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83" w:author="Konto Microsoft" w:date="2022-07-29T13:22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84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85" w:author="Konto Microsoft" w:date="2022-07-29T13:22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szkolenia, za całość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AF7C3F" w:rsidRDefault="005F0694" w:rsidP="00BD7421">
            <w:pPr>
              <w:pStyle w:val="Zawartotabeli"/>
              <w:ind w:hanging="2"/>
              <w:rPr>
                <w:ins w:id="86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B7A9F6" w14:textId="77777777" w:rsidR="005F0694" w:rsidRDefault="005F0694" w:rsidP="00BD7421">
            <w:pPr>
              <w:pStyle w:val="Zawartotabeli"/>
              <w:ind w:hanging="2"/>
              <w:rPr>
                <w:ins w:id="87" w:author="Konto Microsoft" w:date="2022-07-29T13:22:00Z"/>
                <w:rFonts w:ascii="Arial" w:hAnsi="Arial" w:cs="Arial"/>
                <w:sz w:val="18"/>
                <w:szCs w:val="18"/>
              </w:rPr>
            </w:pPr>
            <w:ins w:id="8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40</w:t>
              </w:r>
            </w:ins>
          </w:p>
          <w:p w14:paraId="05001504" w14:textId="77777777" w:rsidR="005F0694" w:rsidRPr="00AF7C3F" w:rsidRDefault="005F0694" w:rsidP="00BD7421">
            <w:pPr>
              <w:pStyle w:val="Zawartotabeli"/>
              <w:ind w:hanging="2"/>
              <w:rPr>
                <w:ins w:id="89" w:author="Konto Microsoft" w:date="2022-07-29T13:22:00Z"/>
                <w:rFonts w:ascii="Arial" w:hAnsi="Arial" w:cs="Arial"/>
                <w:sz w:val="18"/>
                <w:szCs w:val="18"/>
              </w:rPr>
            </w:pPr>
            <w:ins w:id="90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(20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AF7C3F" w:rsidRDefault="005F0694" w:rsidP="00BD7421">
            <w:pPr>
              <w:pStyle w:val="Zawartotabeli"/>
              <w:ind w:hanging="2"/>
              <w:rPr>
                <w:ins w:id="9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AF7C3F" w:rsidRDefault="005F0694" w:rsidP="00BD7421">
            <w:pPr>
              <w:pStyle w:val="Zawartotabeli"/>
              <w:ind w:hanging="2"/>
              <w:rPr>
                <w:ins w:id="9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9A5C8E" w:rsidRDefault="005F0694" w:rsidP="00BD7421">
            <w:pPr>
              <w:pStyle w:val="Zawartotabeli"/>
              <w:ind w:hanging="2"/>
              <w:rPr>
                <w:ins w:id="9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1852C633" w14:textId="77777777" w:rsidTr="00BD7421">
        <w:trPr>
          <w:ins w:id="94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77777777" w:rsidR="005F0694" w:rsidRDefault="005F0694" w:rsidP="00BD7421">
            <w:pPr>
              <w:pStyle w:val="Zawartotabeli"/>
              <w:ind w:hanging="2"/>
              <w:jc w:val="left"/>
              <w:rPr>
                <w:ins w:id="95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96" w:author="Konto Microsoft" w:date="2022-07-29T13:22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4.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97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98" w:author="Konto Microsoft" w:date="2022-07-29T13:22:00Z"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Sala konferencyjna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(wraz z infrastrukturą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  <w:r w:rsidRPr="00A56BD9">
                <w:rPr>
                  <w:rFonts w:ascii="Arial" w:hAnsi="Arial" w:cs="Arial"/>
                  <w:snapToGrid w:val="0"/>
                  <w:sz w:val="18"/>
                  <w:szCs w:val="18"/>
                </w:rPr>
                <w:t>obejmującą system audio-video)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AF7C3F" w:rsidRDefault="005F0694" w:rsidP="00BD7421">
            <w:pPr>
              <w:pStyle w:val="Zawartotabeli"/>
              <w:ind w:hanging="2"/>
              <w:rPr>
                <w:ins w:id="9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EC0FE4" w14:textId="77777777" w:rsidR="005F0694" w:rsidRPr="00AF7C3F" w:rsidRDefault="005F0694" w:rsidP="00BD7421">
            <w:pPr>
              <w:pStyle w:val="Zawartotabeli"/>
              <w:ind w:hanging="2"/>
              <w:rPr>
                <w:ins w:id="100" w:author="Konto Microsoft" w:date="2022-07-29T13:22:00Z"/>
                <w:rFonts w:ascii="Arial" w:hAnsi="Arial" w:cs="Arial"/>
                <w:sz w:val="18"/>
                <w:szCs w:val="18"/>
              </w:rPr>
            </w:pPr>
            <w:ins w:id="101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AF7C3F" w:rsidRDefault="005F0694" w:rsidP="00BD7421">
            <w:pPr>
              <w:pStyle w:val="Zawartotabeli"/>
              <w:ind w:hanging="2"/>
              <w:rPr>
                <w:ins w:id="10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AF7C3F" w:rsidRDefault="005F0694" w:rsidP="00BD7421">
            <w:pPr>
              <w:pStyle w:val="Zawartotabeli"/>
              <w:ind w:hanging="2"/>
              <w:rPr>
                <w:ins w:id="10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9A5C8E" w:rsidRDefault="005F0694" w:rsidP="00BD7421">
            <w:pPr>
              <w:pStyle w:val="Zawartotabeli"/>
              <w:ind w:hanging="2"/>
              <w:rPr>
                <w:ins w:id="10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1F4C9477" w14:textId="77777777" w:rsidTr="00BD7421">
        <w:trPr>
          <w:trHeight w:val="534"/>
          <w:ins w:id="105" w:author="Konto Microsoft" w:date="2022-07-29T13:22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AF7C3F" w:rsidRDefault="005F0694" w:rsidP="00BD7421">
            <w:pPr>
              <w:pStyle w:val="Zawartotabeli"/>
              <w:ind w:hanging="2"/>
              <w:rPr>
                <w:ins w:id="106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AF7C3F" w:rsidRDefault="005F0694" w:rsidP="00BD7421">
            <w:pPr>
              <w:pStyle w:val="Zawartotabeli"/>
              <w:ind w:hanging="2"/>
              <w:rPr>
                <w:ins w:id="10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AF7C3F" w:rsidRDefault="005F0694" w:rsidP="00BD7421">
            <w:pPr>
              <w:pStyle w:val="Zawartotabeli"/>
              <w:ind w:hanging="2"/>
              <w:rPr>
                <w:ins w:id="10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9A5C8E" w:rsidRDefault="005F0694" w:rsidP="00BD7421">
            <w:pPr>
              <w:pStyle w:val="Zawartotabeli"/>
              <w:ind w:hanging="2"/>
              <w:rPr>
                <w:ins w:id="10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2D89F3CE" w14:textId="77777777" w:rsidTr="00BD7421">
        <w:trPr>
          <w:trHeight w:val="552"/>
          <w:ins w:id="110" w:author="Konto Microsoft" w:date="2022-07-29T13:22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Default="005F0694" w:rsidP="00BD7421">
            <w:pPr>
              <w:pStyle w:val="Zawartotabeli"/>
              <w:ind w:hanging="2"/>
              <w:rPr>
                <w:ins w:id="11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Default="005F0694" w:rsidP="00BD7421">
            <w:pPr>
              <w:pStyle w:val="Zawartotabeli"/>
              <w:ind w:hanging="2"/>
              <w:rPr>
                <w:ins w:id="112" w:author="Konto Microsoft" w:date="2022-07-29T13:22:00Z"/>
                <w:rFonts w:ascii="Arial" w:hAnsi="Arial" w:cs="Arial"/>
                <w:sz w:val="18"/>
                <w:szCs w:val="18"/>
              </w:rPr>
            </w:pPr>
            <w:ins w:id="11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4A77B009" w14:textId="77777777" w:rsidR="005F0694" w:rsidRPr="00AF7C3F" w:rsidRDefault="005F0694" w:rsidP="00BD7421">
            <w:pPr>
              <w:pStyle w:val="Zawartotabeli"/>
              <w:ind w:hanging="2"/>
              <w:rPr>
                <w:ins w:id="11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9A5C8E" w:rsidRDefault="005F0694" w:rsidP="00BD7421">
            <w:pPr>
              <w:pStyle w:val="Zawartotabeli"/>
              <w:ind w:hanging="2"/>
              <w:rPr>
                <w:ins w:id="11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</w:tbl>
    <w:p w14:paraId="205AF50A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116" w:author="Konto Microsoft" w:date="2022-07-29T13:22:00Z"/>
          <w:rFonts w:ascii="Arial" w:eastAsia="Arial" w:hAnsi="Arial" w:cs="Arial"/>
          <w:b/>
          <w:bCs/>
          <w:color w:val="000000"/>
        </w:rPr>
      </w:pPr>
    </w:p>
    <w:p w14:paraId="5C7733E2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117" w:author="Konto Microsoft" w:date="2022-07-29T13:22:00Z"/>
          <w:rFonts w:ascii="Arial" w:eastAsia="Arial" w:hAnsi="Arial" w:cs="Arial"/>
          <w:b/>
          <w:bCs/>
          <w:strike/>
          <w:color w:val="FF0000"/>
        </w:rPr>
      </w:pPr>
    </w:p>
    <w:p w14:paraId="640E483B" w14:textId="77777777" w:rsidR="005F0694" w:rsidRPr="006E2C1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118" w:author="Konto Microsoft" w:date="2022-07-29T13:22:00Z"/>
          <w:rFonts w:ascii="Arial" w:eastAsia="Arial" w:hAnsi="Arial" w:cs="Arial"/>
          <w:b/>
          <w:color w:val="000000"/>
          <w:u w:val="single"/>
        </w:rPr>
      </w:pPr>
      <w:ins w:id="119" w:author="Konto Microsoft" w:date="2022-07-29T13:22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12F5E530" w14:textId="77777777" w:rsidR="005F0694" w:rsidRDefault="005F0694" w:rsidP="005F0694">
      <w:pPr>
        <w:ind w:left="0" w:hanging="2"/>
        <w:contextualSpacing/>
        <w:jc w:val="both"/>
        <w:rPr>
          <w:ins w:id="120" w:author="Konto Microsoft" w:date="2022-07-29T13:22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14:paraId="619D10EF" w14:textId="77777777" w:rsidTr="00BD7421">
        <w:trPr>
          <w:ins w:id="121" w:author="Konto Microsoft" w:date="2022-07-29T13:22:00Z"/>
        </w:trPr>
        <w:tc>
          <w:tcPr>
            <w:tcW w:w="616" w:type="dxa"/>
          </w:tcPr>
          <w:p w14:paraId="7E662F89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22" w:author="Konto Microsoft" w:date="2022-07-29T13:22:00Z"/>
                <w:rFonts w:ascii="Arial" w:hAnsi="Arial" w:cs="Arial"/>
                <w:sz w:val="18"/>
                <w:szCs w:val="18"/>
              </w:rPr>
            </w:pPr>
            <w:ins w:id="123" w:author="Konto Microsoft" w:date="2022-07-29T13:22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313A9774" w14:textId="77777777" w:rsidR="005F0694" w:rsidRPr="00816A02" w:rsidRDefault="005F0694" w:rsidP="00BD7421">
            <w:pPr>
              <w:ind w:leftChars="0" w:left="0" w:firstLineChars="0" w:firstLine="0"/>
              <w:contextualSpacing/>
              <w:jc w:val="both"/>
              <w:rPr>
                <w:ins w:id="124" w:author="Konto Microsoft" w:date="2022-07-29T13:22:00Z"/>
                <w:rFonts w:ascii="Arial" w:hAnsi="Arial" w:cs="Arial"/>
                <w:sz w:val="18"/>
                <w:szCs w:val="18"/>
              </w:rPr>
            </w:pPr>
            <w:ins w:id="12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2FD0FA35" w14:textId="77777777" w:rsidR="005F0694" w:rsidRDefault="005F0694" w:rsidP="00BD7421">
            <w:pPr>
              <w:ind w:left="0" w:hanging="2"/>
              <w:contextualSpacing/>
              <w:jc w:val="both"/>
              <w:rPr>
                <w:ins w:id="126" w:author="Konto Microsoft" w:date="2022-07-29T13:22:00Z"/>
                <w:rFonts w:ascii="Arial" w:hAnsi="Arial" w:cs="Arial"/>
                <w:sz w:val="18"/>
                <w:szCs w:val="18"/>
              </w:rPr>
            </w:pPr>
            <w:ins w:id="12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7F1B9E83" w14:textId="77777777" w:rsidR="005F0694" w:rsidRPr="000E3673" w:rsidRDefault="005F0694" w:rsidP="00BD7421">
            <w:pPr>
              <w:ind w:left="0" w:hanging="2"/>
              <w:contextualSpacing/>
              <w:jc w:val="both"/>
              <w:rPr>
                <w:ins w:id="128" w:author="Konto Microsoft" w:date="2022-07-29T13:22:00Z"/>
                <w:rFonts w:ascii="Arial" w:hAnsi="Arial" w:cs="Arial"/>
                <w:sz w:val="18"/>
                <w:szCs w:val="18"/>
              </w:rPr>
            </w:pPr>
            <w:ins w:id="129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5F0694" w14:paraId="127D4BA7" w14:textId="77777777" w:rsidTr="00BD7421">
        <w:trPr>
          <w:trHeight w:val="1372"/>
          <w:ins w:id="130" w:author="Konto Microsoft" w:date="2022-07-29T13:22:00Z"/>
        </w:trPr>
        <w:tc>
          <w:tcPr>
            <w:tcW w:w="616" w:type="dxa"/>
          </w:tcPr>
          <w:p w14:paraId="619F78B7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31" w:author="Konto Microsoft" w:date="2022-07-29T13:22:00Z"/>
                <w:rFonts w:ascii="Arial" w:hAnsi="Arial" w:cs="Arial"/>
                <w:sz w:val="18"/>
                <w:szCs w:val="18"/>
              </w:rPr>
            </w:pPr>
            <w:ins w:id="132" w:author="Konto Microsoft" w:date="2022-07-29T13:22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</w:tcPr>
          <w:p w14:paraId="3DE6E0CB" w14:textId="77777777" w:rsidR="005F0694" w:rsidRPr="00944007" w:rsidRDefault="005F0694" w:rsidP="00BD7421">
            <w:pPr>
              <w:ind w:leftChars="0" w:left="0" w:firstLineChars="0" w:firstLine="0"/>
              <w:contextualSpacing/>
              <w:jc w:val="both"/>
              <w:rPr>
                <w:ins w:id="133" w:author="Konto Microsoft" w:date="2022-07-29T13:22:00Z"/>
                <w:rFonts w:ascii="Arial" w:hAnsi="Arial" w:cs="Arial"/>
                <w:sz w:val="18"/>
                <w:szCs w:val="18"/>
              </w:rPr>
            </w:pPr>
            <w:ins w:id="134" w:author="Konto Microsoft" w:date="2022-07-29T13:22:00Z">
              <w:r w:rsidRPr="0030013D">
                <w:rPr>
                  <w:rFonts w:ascii="Sylfaen" w:hAnsi="Sylfaen"/>
                </w:rPr>
                <w:t>dodatkowe usługi zawarte w cenie pobytu - dostęp do serwisu herbacianego w każdym pokoju z zastrzeżeniem wymogów określonych w pkt. IV</w:t>
              </w:r>
              <w:r>
                <w:rPr>
                  <w:rFonts w:ascii="Sylfaen" w:hAnsi="Sylfaen"/>
                </w:rPr>
                <w:t xml:space="preserve"> SWZ</w:t>
              </w:r>
              <w:r w:rsidRPr="0030013D">
                <w:rPr>
                  <w:rFonts w:ascii="Sylfaen" w:hAnsi="Sylfaen"/>
                </w:rPr>
                <w:t xml:space="preserve"> </w:t>
              </w:r>
            </w:ins>
          </w:p>
        </w:tc>
        <w:tc>
          <w:tcPr>
            <w:tcW w:w="3119" w:type="dxa"/>
          </w:tcPr>
          <w:p w14:paraId="5D4A9D3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3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0248235B" w14:textId="77777777" w:rsidTr="00BD7421">
        <w:trPr>
          <w:ins w:id="136" w:author="Konto Microsoft" w:date="2022-07-29T13:22:00Z"/>
        </w:trPr>
        <w:tc>
          <w:tcPr>
            <w:tcW w:w="616" w:type="dxa"/>
          </w:tcPr>
          <w:p w14:paraId="6BCBF9E4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37" w:author="Konto Microsoft" w:date="2022-07-29T13:22:00Z"/>
                <w:rFonts w:ascii="Arial" w:hAnsi="Arial" w:cs="Arial"/>
                <w:sz w:val="18"/>
                <w:szCs w:val="18"/>
              </w:rPr>
            </w:pPr>
            <w:ins w:id="13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0B3E90D3" w14:textId="77777777" w:rsidR="005F0694" w:rsidRPr="00816A02" w:rsidRDefault="005F0694" w:rsidP="00BD7421">
            <w:pPr>
              <w:ind w:leftChars="0" w:left="0" w:firstLineChars="0" w:firstLine="0"/>
              <w:contextualSpacing/>
              <w:jc w:val="both"/>
              <w:rPr>
                <w:ins w:id="139" w:author="Konto Microsoft" w:date="2022-07-29T13:22:00Z"/>
                <w:rFonts w:ascii="Arial" w:hAnsi="Arial" w:cs="Arial"/>
                <w:sz w:val="18"/>
                <w:szCs w:val="18"/>
              </w:rPr>
            </w:pPr>
            <w:ins w:id="140" w:author="Konto Microsoft" w:date="2022-07-29T13:22:00Z">
              <w:r w:rsidRPr="0030013D">
                <w:rPr>
                  <w:rFonts w:ascii="Sylfaen" w:hAnsi="Sylfaen"/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7A469ED4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4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1BB5E261" w14:textId="77777777" w:rsidTr="00BD7421">
        <w:trPr>
          <w:ins w:id="142" w:author="Konto Microsoft" w:date="2022-07-29T13:22:00Z"/>
        </w:trPr>
        <w:tc>
          <w:tcPr>
            <w:tcW w:w="616" w:type="dxa"/>
          </w:tcPr>
          <w:p w14:paraId="248102BF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43" w:author="Konto Microsoft" w:date="2022-07-29T13:22:00Z"/>
                <w:rFonts w:ascii="Arial" w:hAnsi="Arial" w:cs="Arial"/>
                <w:sz w:val="18"/>
                <w:szCs w:val="18"/>
              </w:rPr>
            </w:pPr>
            <w:ins w:id="14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</w:tcPr>
          <w:p w14:paraId="04532512" w14:textId="77777777" w:rsidR="005F0694" w:rsidRPr="00402A6A" w:rsidRDefault="005F0694" w:rsidP="00BD7421">
            <w:pPr>
              <w:ind w:leftChars="0" w:left="0" w:firstLineChars="0" w:firstLine="0"/>
              <w:contextualSpacing/>
              <w:jc w:val="both"/>
              <w:rPr>
                <w:ins w:id="145" w:author="Konto Microsoft" w:date="2022-07-29T13:22:00Z"/>
                <w:rFonts w:ascii="Arial" w:hAnsi="Arial" w:cs="Arial"/>
                <w:sz w:val="18"/>
                <w:szCs w:val="18"/>
              </w:rPr>
            </w:pPr>
            <w:ins w:id="146" w:author="Konto Microsoft" w:date="2022-07-29T13:22:00Z">
              <w:r w:rsidRPr="0030013D">
                <w:rPr>
                  <w:rFonts w:ascii="Sylfaen" w:hAnsi="Sylfaen"/>
                </w:rPr>
                <w:t xml:space="preserve">dodatkowe usługi zapewnienie 2 (spośród 4 wymaganych) mikrofonów wyposażonych w tzw. mikroporty (mikrofony nagłowne/krawatowe);  </w:t>
              </w:r>
            </w:ins>
          </w:p>
        </w:tc>
        <w:tc>
          <w:tcPr>
            <w:tcW w:w="3119" w:type="dxa"/>
          </w:tcPr>
          <w:p w14:paraId="04C1D93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4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7B0487FE" w14:textId="77777777" w:rsidTr="00BD7421">
        <w:trPr>
          <w:ins w:id="148" w:author="Konto Microsoft" w:date="2022-07-29T13:22:00Z"/>
        </w:trPr>
        <w:tc>
          <w:tcPr>
            <w:tcW w:w="616" w:type="dxa"/>
          </w:tcPr>
          <w:p w14:paraId="2BBA51D8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49" w:author="Konto Microsoft" w:date="2022-07-29T13:22:00Z"/>
                <w:rFonts w:ascii="Arial" w:hAnsi="Arial" w:cs="Arial"/>
                <w:sz w:val="18"/>
                <w:szCs w:val="18"/>
              </w:rPr>
            </w:pPr>
            <w:ins w:id="150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lastRenderedPageBreak/>
                <w:t>4.</w:t>
              </w:r>
            </w:ins>
          </w:p>
        </w:tc>
        <w:tc>
          <w:tcPr>
            <w:tcW w:w="6330" w:type="dxa"/>
          </w:tcPr>
          <w:p w14:paraId="25E2A48F" w14:textId="77777777" w:rsidR="005F0694" w:rsidRPr="00402A6A" w:rsidRDefault="005F0694" w:rsidP="00BD7421">
            <w:pPr>
              <w:ind w:leftChars="0" w:left="0" w:firstLineChars="0" w:firstLine="0"/>
              <w:contextualSpacing/>
              <w:jc w:val="both"/>
              <w:rPr>
                <w:ins w:id="151" w:author="Konto Microsoft" w:date="2022-07-29T13:22:00Z"/>
                <w:rFonts w:ascii="Arial" w:hAnsi="Arial" w:cs="Arial"/>
                <w:sz w:val="18"/>
                <w:szCs w:val="18"/>
              </w:rPr>
            </w:pPr>
            <w:ins w:id="152" w:author="Konto Microsoft" w:date="2022-07-29T13:22:00Z">
              <w:r w:rsidRPr="0030013D">
                <w:rPr>
                  <w:rFonts w:ascii="Sylfaen" w:hAnsi="Sylfaen"/>
                </w:rPr>
                <w:t xml:space="preserve">dodatkowe usługi - system audio-video zapewni obraz z dodatkowej kamery skierowanej na uczestników / salę. Wykonawca zapewni wówczas transmisja live / transmisję w technologii streamingu live </w:t>
              </w:r>
            </w:ins>
          </w:p>
        </w:tc>
        <w:tc>
          <w:tcPr>
            <w:tcW w:w="3119" w:type="dxa"/>
          </w:tcPr>
          <w:p w14:paraId="02CFDAAB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5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393B219D" w14:textId="77777777" w:rsidTr="00BD7421">
        <w:trPr>
          <w:ins w:id="154" w:author="Konto Microsoft" w:date="2022-07-29T13:22:00Z"/>
        </w:trPr>
        <w:tc>
          <w:tcPr>
            <w:tcW w:w="616" w:type="dxa"/>
          </w:tcPr>
          <w:p w14:paraId="77E20C1D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55" w:author="Konto Microsoft" w:date="2022-07-29T13:22:00Z"/>
                <w:rFonts w:ascii="Arial" w:hAnsi="Arial" w:cs="Arial"/>
                <w:sz w:val="18"/>
                <w:szCs w:val="18"/>
              </w:rPr>
            </w:pPr>
            <w:ins w:id="15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35F7BA95" w14:textId="77777777" w:rsidR="005F0694" w:rsidRPr="00402A6A" w:rsidRDefault="005F0694" w:rsidP="00BD7421">
            <w:pPr>
              <w:ind w:leftChars="0" w:left="0" w:firstLineChars="0" w:firstLine="0"/>
              <w:contextualSpacing/>
              <w:jc w:val="both"/>
              <w:rPr>
                <w:ins w:id="157" w:author="Konto Microsoft" w:date="2022-07-29T13:22:00Z"/>
                <w:rFonts w:ascii="Arial" w:hAnsi="Arial" w:cs="Arial"/>
                <w:sz w:val="18"/>
                <w:szCs w:val="18"/>
              </w:rPr>
            </w:pPr>
            <w:ins w:id="158" w:author="Konto Microsoft" w:date="2022-07-29T13:22:00Z">
              <w:r w:rsidRPr="0030013D">
                <w:rPr>
                  <w:rFonts w:ascii="Sylfaen" w:hAnsi="Sylfaen"/>
                </w:rPr>
                <w:t xml:space="preserve">dodatkowe usługi - </w:t>
              </w:r>
              <w:r w:rsidRPr="0030013D">
                <w:rPr>
                  <w:rFonts w:ascii="Sylfaen" w:hAnsi="Sylfaen" w:cs="Arial"/>
                  <w:bCs/>
                </w:rPr>
                <w:t xml:space="preserve">wydzielenie osobnej sieci internetowej tylko dla uczestników oraz osobnej dla usługi transmisji audio-video (z wyższym priorytetem np. QoS) </w:t>
              </w:r>
            </w:ins>
          </w:p>
        </w:tc>
        <w:tc>
          <w:tcPr>
            <w:tcW w:w="3119" w:type="dxa"/>
          </w:tcPr>
          <w:p w14:paraId="7BBDBE5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5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7EC70DA7" w14:textId="77777777" w:rsidTr="00BD7421">
        <w:trPr>
          <w:trHeight w:val="2028"/>
          <w:ins w:id="160" w:author="Konto Microsoft" w:date="2022-07-29T13:22:00Z"/>
        </w:trPr>
        <w:tc>
          <w:tcPr>
            <w:tcW w:w="616" w:type="dxa"/>
          </w:tcPr>
          <w:p w14:paraId="2C854500" w14:textId="77777777" w:rsidR="005F0694" w:rsidRDefault="005F0694" w:rsidP="00BD7421">
            <w:pPr>
              <w:ind w:left="0" w:hanging="2"/>
              <w:contextualSpacing/>
              <w:jc w:val="both"/>
              <w:rPr>
                <w:ins w:id="161" w:author="Konto Microsoft" w:date="2022-07-29T13:22:00Z"/>
                <w:rFonts w:ascii="Arial" w:hAnsi="Arial" w:cs="Arial"/>
                <w:sz w:val="18"/>
                <w:szCs w:val="18"/>
              </w:rPr>
            </w:pPr>
            <w:ins w:id="162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6.</w:t>
              </w:r>
            </w:ins>
          </w:p>
        </w:tc>
        <w:tc>
          <w:tcPr>
            <w:tcW w:w="6330" w:type="dxa"/>
          </w:tcPr>
          <w:p w14:paraId="0FB4D6FC" w14:textId="77777777" w:rsidR="005F0694" w:rsidRPr="00402A6A" w:rsidRDefault="005F0694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163" w:author="Konto Microsoft" w:date="2022-07-29T13:22:00Z"/>
                <w:rStyle w:val="normaltextrun"/>
                <w:rFonts w:ascii="Arial" w:hAnsi="Arial" w:cs="Arial"/>
                <w:sz w:val="20"/>
                <w:szCs w:val="20"/>
              </w:rPr>
            </w:pPr>
            <w:ins w:id="164" w:author="Konto Microsoft" w:date="2022-07-29T13:22:00Z">
              <w:r w:rsidRPr="0030013D">
                <w:rPr>
                  <w:rFonts w:ascii="Sylfaen" w:hAnsi="Sylfaen"/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</w:tcPr>
          <w:p w14:paraId="27A84E0D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6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</w:tbl>
    <w:p w14:paraId="3563C411" w14:textId="77777777" w:rsidR="005F0694" w:rsidRPr="00816A02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166" w:author="Konto Microsoft" w:date="2022-07-29T13:22:00Z"/>
          <w:rFonts w:ascii="Arial" w:eastAsia="Arial" w:hAnsi="Arial" w:cs="Arial"/>
          <w:color w:val="000000"/>
        </w:rPr>
      </w:pPr>
    </w:p>
    <w:p w14:paraId="4F659884" w14:textId="77777777" w:rsidR="005F0694" w:rsidRPr="00816A02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167" w:author="Konto Microsoft" w:date="2022-07-29T13:22:00Z"/>
          <w:rFonts w:ascii="Arial" w:eastAsia="Arial" w:hAnsi="Arial" w:cs="Arial"/>
          <w:color w:val="000000"/>
        </w:rPr>
      </w:pPr>
      <w:ins w:id="168" w:author="Konto Microsoft" w:date="2022-07-29T13:22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1007774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0CA81FD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E997D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372A6D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0764AA3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51A173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4F9AE8A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9A9ACE3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D5A689E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06C3B4E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32C0B3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BB7C5DA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42E19D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7A2C25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06975D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E9AC1D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47CD2DE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3B24BB8" w14:textId="1A5A757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69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3A0F86BE" w14:textId="1B5A2AC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0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00B10A02" w14:textId="6D28037C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1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2D9A02E" w14:textId="73D81C7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2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11E2DA0F" w14:textId="44C9FA32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3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46D42C28" w14:textId="139023B6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4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4AECD4A" w14:textId="1BB6C4E7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5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1066E71" w14:textId="4DAC85D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6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7EC7C7BA" w14:textId="6E978496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7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146333D" w14:textId="45C65585" w:rsidR="00124EF3" w:rsidRPr="004D007B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8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EF3816F" w14:textId="64CB9FDD" w:rsidR="00E971E0" w:rsidRPr="004D007B" w:rsidDel="005F0694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179" w:author="Konto Microsoft" w:date="2022-07-29T13:21:00Z"/>
          <w:rFonts w:ascii="Sylfaen" w:eastAsia="Arial" w:hAnsi="Sylfaen" w:cs="Arial"/>
          <w:b/>
          <w:color w:val="000000"/>
          <w:sz w:val="22"/>
          <w:szCs w:val="22"/>
        </w:rPr>
      </w:pPr>
    </w:p>
    <w:p w14:paraId="0FCFF263" w14:textId="685B9AD6" w:rsidR="005C4072" w:rsidRPr="004D007B" w:rsidDel="005F0694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180" w:author="Konto Microsoft" w:date="2022-07-29T13:21:00Z"/>
          <w:rFonts w:ascii="Sylfaen" w:eastAsia="Arial" w:hAnsi="Sylfaen" w:cs="Arial"/>
          <w:i/>
          <w:color w:val="000000"/>
          <w:sz w:val="22"/>
          <w:szCs w:val="22"/>
        </w:rPr>
      </w:pPr>
      <w:del w:id="181" w:author="Konto Microsoft" w:date="2022-07-29T13:21:00Z">
        <w:r w:rsidRPr="004D007B" w:rsidDel="005F0694">
          <w:rPr>
            <w:rFonts w:ascii="Sylfaen" w:eastAsia="Arial" w:hAnsi="Sylfaen" w:cs="Arial"/>
            <w:i/>
            <w:color w:val="000000"/>
            <w:sz w:val="22"/>
            <w:szCs w:val="22"/>
          </w:rPr>
          <w:delText>oferujemy:</w:delText>
        </w:r>
      </w:del>
    </w:p>
    <w:p w14:paraId="37927D2F" w14:textId="1D4FF051" w:rsidR="005C4072" w:rsidDel="005F0694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182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4EE2BFFD" w14:textId="79556268" w:rsidR="00C95144" w:rsidRPr="00C95144" w:rsidDel="005F069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del w:id="183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184" w:author="Konto Microsoft" w:date="2022-07-29T13:21:00Z">
        <w:r w:rsidRPr="00C95144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OFERUJĘ REALIZACJĘ PRZEDMIOTU</w:delText>
        </w:r>
        <w:r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 </w:delText>
        </w:r>
        <w:r w:rsidR="00B86EE1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W</w:delText>
        </w:r>
        <w:r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 OBIEKCIE</w:delText>
        </w:r>
        <w:r w:rsidRPr="00C95144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:</w:delText>
        </w:r>
      </w:del>
    </w:p>
    <w:p w14:paraId="4E0FCD95" w14:textId="5BAD3467" w:rsid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85" w:author="Konto Microsoft" w:date="2022-07-29T13:21:00Z"/>
          <w:rFonts w:ascii="Verdana" w:hAnsi="Verdana" w:cs="Verdana"/>
        </w:rPr>
      </w:pPr>
    </w:p>
    <w:p w14:paraId="6BEC307D" w14:textId="50806D06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86" w:author="Konto Microsoft" w:date="2022-07-29T13:21:00Z"/>
          <w:rFonts w:ascii="Sylfaen" w:hAnsi="Sylfaen" w:cs="Verdana"/>
        </w:rPr>
      </w:pPr>
      <w:del w:id="187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5F0D149C" w14:textId="69E35B44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88" w:author="Konto Microsoft" w:date="2022-07-29T13:21:00Z"/>
          <w:rFonts w:ascii="Sylfaen" w:hAnsi="Sylfaen" w:cs="Verdana,Italic"/>
          <w:i/>
          <w:iCs/>
        </w:rPr>
      </w:pPr>
    </w:p>
    <w:p w14:paraId="13DC7F6A" w14:textId="42098B85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89" w:author="Konto Microsoft" w:date="2022-07-29T13:21:00Z"/>
          <w:rFonts w:ascii="Sylfaen" w:hAnsi="Sylfaen" w:cs="Verdana"/>
        </w:rPr>
      </w:pPr>
      <w:del w:id="190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0D10B7B7" w14:textId="033A46C9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91" w:author="Konto Microsoft" w:date="2022-07-29T13:21:00Z"/>
          <w:rFonts w:ascii="Sylfaen" w:hAnsi="Sylfaen" w:cs="Verdana"/>
        </w:rPr>
      </w:pPr>
    </w:p>
    <w:p w14:paraId="55648F6B" w14:textId="1C96E1D5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92" w:author="Konto Microsoft" w:date="2022-07-29T13:21:00Z"/>
          <w:rFonts w:ascii="Sylfaen" w:hAnsi="Sylfaen" w:cs="Verdana"/>
        </w:rPr>
      </w:pPr>
      <w:del w:id="193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0DDECE98" w14:textId="6E794CD3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94" w:author="Konto Microsoft" w:date="2022-07-29T13:21:00Z"/>
          <w:rFonts w:ascii="Sylfaen" w:hAnsi="Sylfaen" w:cs="Verdana,Italic"/>
          <w:i/>
          <w:iCs/>
        </w:rPr>
      </w:pPr>
      <w:del w:id="195" w:author="Konto Microsoft" w:date="2022-07-29T13:21:00Z">
        <w:r w:rsidRPr="00C95144" w:rsidDel="005F0694">
          <w:rPr>
            <w:rFonts w:ascii="Sylfaen" w:hAnsi="Sylfaen" w:cs="Verdana,Italic"/>
            <w:i/>
            <w:iCs/>
          </w:rPr>
          <w:delText>Podać miejsce świadczenia usługi hotelowej (adres obiektu,)</w:delText>
        </w:r>
      </w:del>
    </w:p>
    <w:p w14:paraId="37A86513" w14:textId="3E8538D5" w:rsidR="00C95144" w:rsidRPr="00C95144" w:rsidDel="005F069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del w:id="196" w:author="Konto Microsoft" w:date="2022-07-29T13:21:00Z"/>
          <w:rFonts w:ascii="Sylfaen" w:hAnsi="Sylfaen" w:cs="Verdana,Bold"/>
          <w:b/>
          <w:bCs/>
        </w:rPr>
      </w:pPr>
    </w:p>
    <w:p w14:paraId="474D163B" w14:textId="33FD9BED" w:rsidR="00C95144" w:rsidRPr="00C95144" w:rsidDel="005F069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del w:id="197" w:author="Konto Microsoft" w:date="2022-07-29T13:21:00Z"/>
          <w:rFonts w:ascii="Sylfaen" w:hAnsi="Sylfaen" w:cs="Verdana,Bold"/>
          <w:b/>
          <w:bCs/>
        </w:rPr>
      </w:pPr>
      <w:del w:id="198" w:author="Konto Microsoft" w:date="2022-07-29T13:21:00Z">
        <w:r w:rsidRPr="00C95144" w:rsidDel="005F0694">
          <w:rPr>
            <w:rFonts w:ascii="Sylfaen" w:hAnsi="Sylfaen" w:cs="Verdana"/>
          </w:rPr>
          <w:delTex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delText>
        </w:r>
      </w:del>
    </w:p>
    <w:p w14:paraId="77147858" w14:textId="27DB9EE1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199" w:author="Konto Microsoft" w:date="2022-07-29T13:21:00Z"/>
          <w:rFonts w:ascii="Sylfaen" w:hAnsi="Sylfaen" w:cs="Verdana,Bold"/>
          <w:b/>
          <w:bCs/>
        </w:rPr>
      </w:pPr>
      <w:del w:id="200" w:author="Konto Microsoft" w:date="2022-07-29T13:21:00Z">
        <w:r w:rsidRPr="00C95144" w:rsidDel="005F0694">
          <w:rPr>
            <w:rFonts w:ascii="Sylfaen" w:hAnsi="Sylfaen" w:cs="Verdana,Bold"/>
            <w:b/>
            <w:bCs/>
          </w:rPr>
          <w:delText>Uwaga:</w:delText>
        </w:r>
        <w:r w:rsidR="00942CF7" w:rsidDel="005F0694">
          <w:rPr>
            <w:rStyle w:val="Odwoanieprzypisudolnego"/>
            <w:rFonts w:ascii="Sylfaen" w:hAnsi="Sylfaen" w:cs="Verdana,Bold"/>
            <w:b/>
            <w:bCs/>
          </w:rPr>
          <w:footnoteReference w:id="1"/>
        </w:r>
      </w:del>
    </w:p>
    <w:p w14:paraId="775334E8" w14:textId="30D4B20D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205" w:author="Konto Microsoft" w:date="2022-07-29T13:21:00Z"/>
          <w:rFonts w:ascii="Sylfaen" w:hAnsi="Sylfaen" w:cs="Verdana,Bold"/>
          <w:b/>
          <w:bCs/>
        </w:rPr>
      </w:pPr>
      <w:del w:id="206" w:author="Konto Microsoft" w:date="2022-07-29T13:21:00Z">
        <w:r w:rsidRPr="00C95144" w:rsidDel="005F0694">
          <w:rPr>
            <w:rFonts w:ascii="Sylfaen" w:hAnsi="Sylfaen" w:cs="Verdana,Bold"/>
            <w:b/>
            <w:bCs/>
          </w:rPr>
          <w:delText>Odległość oferowanej lokalizacji od najbliższego węzła autostrady A2, na odcinku Stryków-Grodzisk Mazowiecki …….. w km.</w:delText>
        </w:r>
      </w:del>
    </w:p>
    <w:p w14:paraId="41A6A882" w14:textId="6ABF5717" w:rsidR="00C95144" w:rsidDel="005F069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207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376A2B9" w14:textId="497CFA4D" w:rsidR="00B86EE1" w:rsidDel="005F0694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208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12370468" w:rsidR="00E7255D" w:rsidRPr="00C876EA" w:rsidDel="005F0694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209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210" w:author="Konto Microsoft" w:date="2022-07-29T13:21:00Z">
        <w:r w:rsidRPr="00C876EA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Całkowita cena za realizację </w:delText>
        </w:r>
        <w:r w:rsidR="00C876EA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zamówienia</w:delText>
        </w:r>
      </w:del>
    </w:p>
    <w:p w14:paraId="6D1C6361" w14:textId="63B0C187" w:rsidR="009A5C8E" w:rsidRPr="00C876EA" w:rsidDel="005F0694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211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318DD9F7" w14:textId="233E7377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212" w:author="Konto Microsoft" w:date="2022-07-29T13:21:00Z"/>
          <w:rFonts w:ascii="Sylfaen" w:hAnsi="Sylfaen" w:cs="Verdana"/>
          <w:b/>
          <w:u w:val="single"/>
        </w:rPr>
      </w:pPr>
      <w:del w:id="213" w:author="Konto Microsoft" w:date="2022-07-29T13:21:00Z">
        <w:r w:rsidRPr="00C876EA" w:rsidDel="005F0694">
          <w:rPr>
            <w:rFonts w:ascii="Sylfaen" w:hAnsi="Sylfaen" w:cs="Verdana"/>
            <w:b/>
            <w:u w:val="single"/>
          </w:rPr>
          <w:delText>Kalkulacja ceny obejmuje (proszę podać ceny jednostkowe):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058"/>
        <w:gridCol w:w="1343"/>
        <w:gridCol w:w="1985"/>
      </w:tblGrid>
      <w:tr w:rsidR="00C876EA" w:rsidRPr="00C876EA" w:rsidDel="005F0694" w14:paraId="3A08948F" w14:textId="369949A5" w:rsidTr="00330F48">
        <w:trPr>
          <w:del w:id="214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29EF96B3" w14:textId="769888C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1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1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Lp.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B5492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1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1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Usługa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699D48EE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1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2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Cena jednostkowa netto w zł</w:delText>
              </w:r>
            </w:del>
          </w:p>
          <w:p w14:paraId="7764E0A0" w14:textId="5203C27A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del w:id="22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00C91DF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2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2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VAT </w:delText>
              </w:r>
            </w:del>
          </w:p>
          <w:p w14:paraId="5AF359CE" w14:textId="21C2D9A8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2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2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(należna stawka VAT) w zł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44C9091B" w14:textId="5F30B5E6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2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2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Cena jednostkowa brutto w zł</w:delText>
              </w:r>
            </w:del>
          </w:p>
          <w:p w14:paraId="1514C761" w14:textId="6ABF2499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del w:id="22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</w:tcPr>
          <w:p w14:paraId="59318B9C" w14:textId="15A0129C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22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3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Liczba jednostek</w:delText>
              </w:r>
            </w:del>
          </w:p>
          <w:p w14:paraId="618124B7" w14:textId="38F6A0D9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23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26A7B4A" w14:textId="6079AAC6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3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3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Łączna wartość brutto (kolumna 3 * 4)</w:delText>
              </w:r>
            </w:del>
          </w:p>
        </w:tc>
      </w:tr>
      <w:tr w:rsidR="00C876EA" w:rsidRPr="00C876EA" w:rsidDel="005F0694" w14:paraId="747A8FE5" w14:textId="2584020B" w:rsidTr="00330F48">
        <w:trPr>
          <w:del w:id="234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76380125" w14:textId="31AAFF0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3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0805AED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3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582D31C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3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3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</w:del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557ADE5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3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4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51DCBE37" w14:textId="488E9044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4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42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3</w:delText>
              </w:r>
            </w:del>
          </w:p>
        </w:tc>
        <w:tc>
          <w:tcPr>
            <w:tcW w:w="1343" w:type="dxa"/>
          </w:tcPr>
          <w:p w14:paraId="1C7A1A4D" w14:textId="049D6ACB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4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44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4</w:delText>
              </w:r>
            </w:del>
          </w:p>
        </w:tc>
        <w:tc>
          <w:tcPr>
            <w:tcW w:w="1985" w:type="dxa"/>
          </w:tcPr>
          <w:p w14:paraId="134FB90B" w14:textId="4FD47B1E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4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4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</w:del>
          </w:p>
        </w:tc>
      </w:tr>
      <w:tr w:rsidR="00C876EA" w:rsidRPr="00C876EA" w:rsidDel="005F0694" w14:paraId="105F44D7" w14:textId="4B453E50" w:rsidTr="00330F48">
        <w:trPr>
          <w:del w:id="247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1CEF272D" w14:textId="7E50B993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4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4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69BBAF4" w:rsidR="00C876EA" w:rsidRPr="002A695F" w:rsidDel="005F0694" w:rsidRDefault="00C876EA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250" w:author="Konto Microsoft" w:date="2022-07-29T13:21:00Z"/>
                <w:rFonts w:ascii="Sylfaen" w:hAnsi="Sylfaen" w:cs="Verdana"/>
                <w:sz w:val="16"/>
                <w:szCs w:val="16"/>
                <w:lang w:val="x-none"/>
              </w:rPr>
            </w:pPr>
            <w:del w:id="25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Nocleg w pokoju jednoosobowym lub do pojedynczego wykorzystania ze śniadaniem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4F600E2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52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330C2DE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5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593FE74" w14:textId="754A1683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5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39955C5E" w14:textId="470B718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5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5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330F48"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</w:delText>
              </w:r>
            </w:del>
          </w:p>
        </w:tc>
        <w:tc>
          <w:tcPr>
            <w:tcW w:w="1985" w:type="dxa"/>
          </w:tcPr>
          <w:p w14:paraId="32054CC7" w14:textId="1D0E5E5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5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43601C2D" w14:textId="5ABE475F" w:rsidTr="00330F48">
        <w:trPr>
          <w:del w:id="258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4792BE31" w14:textId="39BD2521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5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60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73EB5F34" w:rsidR="00330F48" w:rsidRPr="002A695F" w:rsidDel="005F0694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26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62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W</w:delText>
              </w:r>
              <w:r w:rsidRPr="00330F48" w:rsidDel="005F0694">
                <w:rPr>
                  <w:rFonts w:ascii="Sylfaen" w:hAnsi="Sylfaen" w:cs="Verdana"/>
                  <w:sz w:val="16"/>
                  <w:szCs w:val="16"/>
                </w:rPr>
                <w:delText>yżywienie dla 50 osób obejmujące stałą przerwę kawową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 xml:space="preserve"> w obu dniach</w:delText>
              </w:r>
              <w:r w:rsidRPr="00330F48" w:rsidDel="005F0694">
                <w:rPr>
                  <w:rFonts w:ascii="Sylfaen" w:hAnsi="Sylfaen" w:cs="Verdana"/>
                  <w:sz w:val="16"/>
                  <w:szCs w:val="16"/>
                </w:rPr>
                <w:delText>, kolację pierwszego dnia oraz obiad w obu dniach szkolenia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27B0448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6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3040D10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6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0C045245" w14:textId="419F83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6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1CD4C8C8" w14:textId="14BD4492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6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67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0 </w:delText>
              </w:r>
            </w:del>
          </w:p>
        </w:tc>
        <w:tc>
          <w:tcPr>
            <w:tcW w:w="1985" w:type="dxa"/>
          </w:tcPr>
          <w:p w14:paraId="2A275E79" w14:textId="3BFC57B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6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3AB8D2F6" w14:textId="33F85728" w:rsidTr="00330F48">
        <w:trPr>
          <w:del w:id="269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5925CA7B" w14:textId="0E83665F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7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71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3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0E505E12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7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73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2 s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al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e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konferencyjn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 xml:space="preserve">o szkoleniowe  w obu dniach szkolenia 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(</w:delText>
              </w:r>
              <w:r w:rsidR="0042749E" w:rsidRPr="002A695F" w:rsidDel="005F0694">
                <w:rPr>
                  <w:rFonts w:ascii="Sylfaen" w:hAnsi="Sylfaen" w:cs="Verdana"/>
                  <w:sz w:val="16"/>
                  <w:szCs w:val="16"/>
                </w:rPr>
                <w:delText>na min. 5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="0042749E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osób 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wraz z infrastrukturą) – za dzień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3C359CB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7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6FCA4A4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7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64DF74E1" w14:textId="3E90ADA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7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6B93C995" w14:textId="7BFCD53F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7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7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</w:del>
          </w:p>
        </w:tc>
        <w:tc>
          <w:tcPr>
            <w:tcW w:w="1985" w:type="dxa"/>
          </w:tcPr>
          <w:p w14:paraId="1FA93DE9" w14:textId="2D8DCCD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79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4BAB4B2E" w14:textId="000F0A00" w:rsidTr="00330F48">
        <w:trPr>
          <w:del w:id="280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5F81ED80" w14:textId="0A5580DA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8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82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4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740BF495" w:rsidR="00C876EA" w:rsidRPr="002A695F" w:rsidDel="005F0694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28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84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Nocleg w pokoju jednoosobowym lub do pojedynczego wykorzystania ze śniadaniem przeddzień szkolenia,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09B2F9D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8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3227240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8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51D65BFF" w14:textId="229E6E4C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8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2794228D" w14:textId="53CE5931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8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8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</w:del>
          </w:p>
        </w:tc>
        <w:tc>
          <w:tcPr>
            <w:tcW w:w="1985" w:type="dxa"/>
          </w:tcPr>
          <w:p w14:paraId="78FE37B0" w14:textId="2E409E8B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90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760D9D0C" w14:textId="4FE9D74A" w:rsidTr="00330F48">
        <w:trPr>
          <w:del w:id="291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05700173" w14:textId="221AA2F0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9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93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335F07F9" w:rsidR="00C876EA" w:rsidRPr="002A695F" w:rsidDel="005F0694" w:rsidRDefault="00330F48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9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29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Pokój do pracy dla 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osób w przeddzień szkolenia w godz. 16:00 – 22:00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5FC1A32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9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229D55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9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891C900" w14:textId="08E8E80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29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7BD8D3AC" w14:textId="68DF4E72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29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0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</w:del>
          </w:p>
        </w:tc>
        <w:tc>
          <w:tcPr>
            <w:tcW w:w="1985" w:type="dxa"/>
          </w:tcPr>
          <w:p w14:paraId="483D630C" w14:textId="59D15D0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0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330F48" w:rsidRPr="00C876EA" w:rsidDel="005F0694" w14:paraId="45C1FB8E" w14:textId="6E186BAE" w:rsidTr="00330F48">
        <w:trPr>
          <w:del w:id="302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034EBF76" w14:textId="3CD5AFBD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0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04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6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28FE8C8F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30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0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Bon na wyżywienie 1 osoby w przeddzień szkolenia, do wykorzystania w restauracji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1ABD77F5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0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0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Nie dotyczy</w:delText>
              </w:r>
            </w:del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7EFB3CD8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0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1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Nie dotyczy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65BAC392" w14:textId="144754CD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1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12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10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0 zł</w:delText>
              </w:r>
            </w:del>
          </w:p>
        </w:tc>
        <w:tc>
          <w:tcPr>
            <w:tcW w:w="1343" w:type="dxa"/>
            <w:vAlign w:val="center"/>
          </w:tcPr>
          <w:p w14:paraId="48EDB83E" w14:textId="6366CBA5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31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14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</w:del>
          </w:p>
        </w:tc>
        <w:tc>
          <w:tcPr>
            <w:tcW w:w="1985" w:type="dxa"/>
            <w:vAlign w:val="center"/>
          </w:tcPr>
          <w:p w14:paraId="62C1F432" w14:textId="5C48C0C7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1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316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1000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zł</w:delText>
              </w:r>
            </w:del>
          </w:p>
        </w:tc>
      </w:tr>
      <w:tr w:rsidR="00330F48" w:rsidRPr="00C876EA" w:rsidDel="005F0694" w14:paraId="41A6D7E2" w14:textId="4A47D4BF" w:rsidTr="00330F48">
        <w:trPr>
          <w:del w:id="317" w:author="Konto Microsoft" w:date="2022-07-29T13:21:00Z"/>
        </w:trPr>
        <w:tc>
          <w:tcPr>
            <w:tcW w:w="519" w:type="dxa"/>
            <w:vAlign w:val="center"/>
          </w:tcPr>
          <w:p w14:paraId="571CF00C" w14:textId="108E123A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18" w:author="Konto Microsoft" w:date="2022-07-29T13:21:00Z"/>
                <w:rFonts w:ascii="Sylfaen" w:hAnsi="Sylfaen" w:cs="Verdana"/>
                <w:sz w:val="18"/>
                <w:szCs w:val="18"/>
              </w:rPr>
            </w:pPr>
            <w:del w:id="319" w:author="Konto Microsoft" w:date="2022-07-29T13:21:00Z">
              <w:r w:rsidRPr="00C876EA" w:rsidDel="005F0694">
                <w:rPr>
                  <w:rFonts w:ascii="Sylfaen" w:hAnsi="Sylfaen" w:cs="Verdana"/>
                  <w:sz w:val="18"/>
                  <w:szCs w:val="18"/>
                </w:rPr>
                <w:delText>11.</w:delText>
              </w:r>
            </w:del>
          </w:p>
        </w:tc>
        <w:tc>
          <w:tcPr>
            <w:tcW w:w="2546" w:type="dxa"/>
            <w:vAlign w:val="center"/>
          </w:tcPr>
          <w:p w14:paraId="0C31E7E3" w14:textId="7341383D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20" w:author="Konto Microsoft" w:date="2022-07-29T13:21:00Z"/>
                <w:rFonts w:ascii="Sylfaen" w:hAnsi="Sylfaen" w:cs="Verdana"/>
                <w:sz w:val="18"/>
                <w:szCs w:val="18"/>
              </w:rPr>
            </w:pPr>
            <w:del w:id="321" w:author="Konto Microsoft" w:date="2022-07-29T13:21:00Z">
              <w:r w:rsidRPr="00C876EA" w:rsidDel="005F0694">
                <w:rPr>
                  <w:rFonts w:ascii="Sylfaen" w:hAnsi="Sylfaen" w:cs="Verdana"/>
                  <w:sz w:val="18"/>
                  <w:szCs w:val="18"/>
                </w:rPr>
                <w:delText>Ogółem wartość brutto</w:delText>
              </w:r>
            </w:del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2817770B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22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273EB6A4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23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58" w:type="dxa"/>
            <w:shd w:val="solid" w:color="auto" w:fill="auto"/>
            <w:vAlign w:val="center"/>
          </w:tcPr>
          <w:p w14:paraId="7CE13285" w14:textId="2BF17CA8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24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43" w:type="dxa"/>
            <w:shd w:val="solid" w:color="auto" w:fill="44546A"/>
            <w:vAlign w:val="center"/>
          </w:tcPr>
          <w:p w14:paraId="665C1E49" w14:textId="6A481305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25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702CE07" w14:textId="6A0E866C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326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40B9725D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327" w:author="Konto Microsoft" w:date="2022-07-29T13:21:00Z"/>
          <w:rFonts w:ascii="Sylfaen" w:hAnsi="Sylfaen" w:cs="Verdana"/>
          <w:sz w:val="18"/>
          <w:szCs w:val="18"/>
        </w:rPr>
      </w:pPr>
    </w:p>
    <w:p w14:paraId="1C3010F0" w14:textId="25651E7F" w:rsidR="00A07328" w:rsidDel="005F0694" w:rsidRDefault="00A07328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28" w:author="Konto Microsoft" w:date="2022-07-29T13:21:00Z"/>
          <w:rFonts w:ascii="Sylfaen" w:hAnsi="Sylfaen" w:cs="Verdana,Bold"/>
          <w:b/>
          <w:bCs/>
        </w:rPr>
      </w:pPr>
    </w:p>
    <w:p w14:paraId="3FFD6D1D" w14:textId="334FB745" w:rsidR="00EF3A03" w:rsidDel="005F0694" w:rsidRDefault="00EF3A03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29" w:author="Konto Microsoft" w:date="2022-07-29T13:21:00Z"/>
          <w:rFonts w:ascii="Sylfaen" w:hAnsi="Sylfaen" w:cs="Verdana,Bold"/>
          <w:b/>
          <w:bCs/>
        </w:rPr>
      </w:pPr>
    </w:p>
    <w:p w14:paraId="22109A17" w14:textId="0C4BE48C" w:rsidR="00EF3A03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30" w:author="Konto Microsoft" w:date="2022-07-29T13:21:00Z"/>
          <w:rFonts w:ascii="Sylfaen" w:hAnsi="Sylfaen" w:cs="Verdana,Bold"/>
          <w:b/>
          <w:bCs/>
        </w:rPr>
      </w:pPr>
      <w:del w:id="331" w:author="Konto Microsoft" w:date="2022-07-29T13:21:00Z">
        <w:r w:rsidRPr="00C876EA" w:rsidDel="005F0694">
          <w:rPr>
            <w:rFonts w:ascii="Sylfaen" w:hAnsi="Sylfaen" w:cs="Verdana,Bold"/>
            <w:b/>
            <w:bCs/>
          </w:rPr>
          <w:delText xml:space="preserve">OGÓŁEM wynagrodzenie za wykonanie zamówienia uwzględniające wszystkie ww. wymagane łączne koszty </w:delText>
        </w:r>
      </w:del>
    </w:p>
    <w:p w14:paraId="555547B6" w14:textId="44108C83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32" w:author="Konto Microsoft" w:date="2022-07-29T13:21:00Z"/>
          <w:rFonts w:ascii="Sylfaen" w:hAnsi="Sylfaen" w:cs="Verdana,Bold"/>
          <w:b/>
          <w:bCs/>
        </w:rPr>
      </w:pPr>
      <w:del w:id="333" w:author="Konto Microsoft" w:date="2022-07-29T13:21:00Z">
        <w:r w:rsidRPr="00C876EA" w:rsidDel="005F0694">
          <w:rPr>
            <w:rFonts w:ascii="Sylfaen" w:hAnsi="Sylfaen" w:cs="Verdana,Bold"/>
            <w:b/>
            <w:bCs/>
          </w:rPr>
          <w:delText xml:space="preserve">(poz. 1 – 10 ) wynosi: </w:delText>
        </w:r>
      </w:del>
    </w:p>
    <w:p w14:paraId="43ACE988" w14:textId="66E74D37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34" w:author="Konto Microsoft" w:date="2022-07-29T13:21:00Z"/>
          <w:rFonts w:ascii="Sylfaen" w:hAnsi="Sylfaen" w:cs="Verdana"/>
        </w:rPr>
      </w:pPr>
      <w:del w:id="335" w:author="Konto Microsoft" w:date="2022-07-29T13:21:00Z">
        <w:r w:rsidDel="005F0694">
          <w:rPr>
            <w:rFonts w:ascii="Sylfaen" w:hAnsi="Sylfaen" w:cs="Verdana"/>
          </w:rPr>
          <w:delText xml:space="preserve">Cena brutto </w:delText>
        </w:r>
      </w:del>
    </w:p>
    <w:p w14:paraId="5B87ED22" w14:textId="1C2D12BC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36" w:author="Konto Microsoft" w:date="2022-07-29T13:21:00Z"/>
          <w:rFonts w:ascii="Sylfaen" w:hAnsi="Sylfaen" w:cs="Verdana"/>
        </w:rPr>
      </w:pPr>
      <w:del w:id="337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</w:delText>
        </w:r>
      </w:del>
    </w:p>
    <w:p w14:paraId="08A10C51" w14:textId="6100BD9D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38" w:author="Konto Microsoft" w:date="2022-07-29T13:21:00Z"/>
          <w:rFonts w:ascii="Sylfaen" w:hAnsi="Sylfaen" w:cs="Verdana"/>
        </w:rPr>
      </w:pPr>
      <w:del w:id="339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25624689" w14:textId="0067C84C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40" w:author="Konto Microsoft" w:date="2022-07-29T13:21:00Z"/>
          <w:rFonts w:ascii="Sylfaen" w:hAnsi="Sylfaen" w:cs="Verdana"/>
        </w:rPr>
      </w:pPr>
      <w:del w:id="341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....................................)</w:delText>
        </w:r>
      </w:del>
    </w:p>
    <w:p w14:paraId="4638B7B5" w14:textId="31ADA509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342" w:author="Konto Microsoft" w:date="2022-07-29T13:21:00Z"/>
          <w:rFonts w:ascii="Sylfaen" w:hAnsi="Sylfaen" w:cs="Verdana"/>
        </w:rPr>
      </w:pPr>
      <w:del w:id="343" w:author="Konto Microsoft" w:date="2022-07-29T13:21:00Z">
        <w:r w:rsidDel="005F0694">
          <w:rPr>
            <w:rFonts w:ascii="Sylfaen" w:hAnsi="Sylfaen" w:cs="Verdana"/>
          </w:rPr>
          <w:delText xml:space="preserve">Cena </w:delText>
        </w:r>
        <w:r w:rsidRPr="00C876EA" w:rsidDel="005F0694">
          <w:rPr>
            <w:rFonts w:ascii="Sylfaen" w:hAnsi="Sylfaen" w:cs="Verdana"/>
          </w:rPr>
          <w:delText>netto</w:delText>
        </w:r>
      </w:del>
    </w:p>
    <w:p w14:paraId="08EC6E9A" w14:textId="46119E99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344" w:author="Konto Microsoft" w:date="2022-07-29T13:21:00Z"/>
          <w:rFonts w:ascii="Sylfaen" w:hAnsi="Sylfaen" w:cs="Verdana"/>
        </w:rPr>
      </w:pPr>
      <w:del w:id="345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.................................</w:delText>
        </w:r>
      </w:del>
    </w:p>
    <w:p w14:paraId="715BC73C" w14:textId="2F5AABD0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346" w:author="Konto Microsoft" w:date="2022-07-29T13:21:00Z"/>
          <w:rFonts w:ascii="Sylfaen" w:hAnsi="Sylfaen" w:cs="Verdana"/>
        </w:rPr>
      </w:pPr>
      <w:del w:id="347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68F738F6" w14:textId="267F08B4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348" w:author="Konto Microsoft" w:date="2022-07-29T13:21:00Z"/>
          <w:rFonts w:ascii="Sylfaen" w:hAnsi="Sylfaen" w:cs="Verdana"/>
        </w:rPr>
      </w:pPr>
      <w:del w:id="349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</w:delText>
        </w:r>
        <w:r w:rsidRPr="00C876EA" w:rsidDel="005F0694">
          <w:rPr>
            <w:rFonts w:ascii="Sylfaen" w:hAnsi="Sylfaen" w:cs="Verdana"/>
          </w:rPr>
          <w:delText>............)</w:delText>
        </w:r>
      </w:del>
    </w:p>
    <w:p w14:paraId="0D81B93A" w14:textId="69B90281" w:rsid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350" w:author="Konto Microsoft" w:date="2022-07-29T13:21:00Z"/>
          <w:rFonts w:ascii="Sylfaen" w:hAnsi="Sylfaen" w:cs="Verdana"/>
        </w:rPr>
      </w:pPr>
      <w:del w:id="351" w:author="Konto Microsoft" w:date="2022-07-29T13:21:00Z">
        <w:r w:rsidDel="005F0694">
          <w:rPr>
            <w:rFonts w:ascii="Sylfaen" w:hAnsi="Sylfaen" w:cs="Verdana"/>
          </w:rPr>
          <w:delText xml:space="preserve">w tym </w:delText>
        </w:r>
        <w:r w:rsidRPr="00C876EA" w:rsidDel="005F0694">
          <w:rPr>
            <w:rFonts w:ascii="Sylfaen" w:hAnsi="Sylfaen" w:cs="Verdana"/>
          </w:rPr>
          <w:delText xml:space="preserve">podatek VAT </w:delText>
        </w:r>
      </w:del>
    </w:p>
    <w:p w14:paraId="6F51326C" w14:textId="30163954" w:rsidR="00C876EA" w:rsidRP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352" w:author="Konto Microsoft" w:date="2022-07-29T13:21:00Z"/>
          <w:rFonts w:ascii="Sylfaen" w:hAnsi="Sylfaen" w:cs="Verdana"/>
        </w:rPr>
      </w:pPr>
      <w:del w:id="353" w:author="Konto Microsoft" w:date="2022-07-29T13:21:00Z">
        <w:r w:rsidRPr="00C876EA" w:rsidDel="005F0694">
          <w:rPr>
            <w:rFonts w:ascii="Sylfaen" w:hAnsi="Sylfaen" w:cs="Verdana"/>
          </w:rPr>
          <w:delText>………………………………………………………………………</w:delText>
        </w:r>
        <w:r w:rsidR="00A07328" w:rsidDel="005F0694">
          <w:rPr>
            <w:rFonts w:ascii="Sylfaen" w:hAnsi="Sylfaen" w:cs="Verdana"/>
          </w:rPr>
          <w:delText>………</w:delText>
        </w:r>
        <w:r w:rsidRPr="00C876EA" w:rsidDel="005F0694">
          <w:rPr>
            <w:rFonts w:ascii="Sylfaen" w:hAnsi="Sylfaen" w:cs="Verdana"/>
          </w:rPr>
          <w:delText>………………………......</w:delText>
        </w:r>
      </w:del>
    </w:p>
    <w:p w14:paraId="19083925" w14:textId="6A8B6536" w:rsidR="00C876EA" w:rsidRP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354" w:author="Konto Microsoft" w:date="2022-07-29T13:21:00Z"/>
          <w:rFonts w:ascii="Sylfaen" w:hAnsi="Sylfaen"/>
        </w:rPr>
      </w:pPr>
      <w:del w:id="355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442EC85D" w14:textId="23539483" w:rsidR="003E0D5B" w:rsidRPr="00C876EA" w:rsidDel="005F0694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356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357" w:author="Konto Microsoft" w:date="2022-07-29T13:21:00Z">
        <w:r w:rsidRPr="00C876EA" w:rsidDel="005F0694">
          <w:rPr>
            <w:rFonts w:ascii="Sylfaen" w:hAnsi="Sylfaen"/>
            <w:b/>
            <w:i/>
          </w:rPr>
          <w:delText>……………………………………………………………………………………………………</w:delText>
        </w:r>
        <w:r w:rsidR="00A07328" w:rsidDel="005F0694">
          <w:rPr>
            <w:rFonts w:ascii="Sylfaen" w:hAnsi="Sylfaen"/>
            <w:b/>
            <w:i/>
          </w:rPr>
          <w:delText>…………</w:delText>
        </w:r>
        <w:r w:rsidRPr="00C876EA" w:rsidDel="005F0694">
          <w:rPr>
            <w:rFonts w:ascii="Sylfaen" w:hAnsi="Sylfaen"/>
            <w:b/>
            <w:i/>
          </w:rPr>
          <w:delText>……..)</w:delText>
        </w:r>
      </w:del>
    </w:p>
    <w:p w14:paraId="77741FD6" w14:textId="58752F05" w:rsidR="003E0D5B" w:rsidDel="005F0694" w:rsidRDefault="003E0D5B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358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  <w:pPrChange w:id="359" w:author="Konto Microsoft" w:date="2022-07-29T13:21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</w:pPrChange>
      </w:pPr>
    </w:p>
    <w:p w14:paraId="339DE903" w14:textId="2299ACF5" w:rsidR="003E0D5B" w:rsidDel="005F0694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360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605AC" w14:textId="77777777" w:rsidR="00811486" w:rsidRDefault="00811486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4FBC1E5" w14:textId="77777777" w:rsidR="00811486" w:rsidRDefault="00811486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F0694">
      <w:rPr>
        <w:noProof/>
        <w:color w:val="000000"/>
        <w:sz w:val="18"/>
        <w:szCs w:val="18"/>
      </w:rPr>
      <w:t>10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099E5" w14:textId="77777777" w:rsidR="00811486" w:rsidRDefault="00811486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A301132" w14:textId="77777777" w:rsidR="00811486" w:rsidRDefault="00811486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Del="005F0694" w:rsidRDefault="00942CF7" w:rsidP="00942CF7">
      <w:pPr>
        <w:pStyle w:val="Tekstprzypisudolnego"/>
        <w:ind w:left="0" w:hanging="2"/>
        <w:rPr>
          <w:del w:id="201" w:author="Konto Microsoft" w:date="2022-07-29T13:21:00Z"/>
        </w:rPr>
      </w:pPr>
      <w:del w:id="202" w:author="Konto Microsoft" w:date="2022-07-29T13:21:00Z">
        <w:r w:rsidDel="005F0694">
          <w:rPr>
            <w:rStyle w:val="Odwoanieprzypisudolnego"/>
          </w:rPr>
          <w:footnoteRef/>
        </w:r>
        <w:r w:rsidDel="005F0694">
          <w:delTex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Maps  posługując się pomiarem w linii prostej (za pomocą funkcji „zmierz odległość” pod prawym klawiszem myszki w Google Maps).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delText>
        </w:r>
      </w:del>
    </w:p>
    <w:p w14:paraId="590D074F" w14:textId="157E4CBD" w:rsidR="00942CF7" w:rsidDel="005F0694" w:rsidRDefault="00942CF7" w:rsidP="00942CF7">
      <w:pPr>
        <w:pStyle w:val="Tekstprzypisudolnego"/>
        <w:ind w:left="0" w:hanging="2"/>
        <w:rPr>
          <w:del w:id="203" w:author="Konto Microsoft" w:date="2022-07-29T13:21:00Z"/>
        </w:rPr>
      </w:pPr>
      <w:del w:id="204" w:author="Konto Microsoft" w:date="2022-07-29T13:21:00Z">
        <w:r w:rsidDel="005F0694">
          <w:delTex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33AF29C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50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275158479f591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A557E"/>
    <w:rsid w:val="000B54C6"/>
    <w:rsid w:val="000C57E4"/>
    <w:rsid w:val="00114C07"/>
    <w:rsid w:val="0012367D"/>
    <w:rsid w:val="00124EF3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1486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F6570"/>
    <w:rsid w:val="00B07A2B"/>
    <w:rsid w:val="00B34A25"/>
    <w:rsid w:val="00B4480D"/>
    <w:rsid w:val="00B7322F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2157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dcterms:created xsi:type="dcterms:W3CDTF">2021-06-14T10:02:00Z</dcterms:created>
  <dcterms:modified xsi:type="dcterms:W3CDTF">2022-07-29T11:23:00Z</dcterms:modified>
</cp:coreProperties>
</file>